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62ABA" w14:textId="492168B2" w:rsidR="002E3BDD" w:rsidRDefault="002E3BDD" w:rsidP="00AE1405">
      <w:pPr>
        <w:jc w:val="both"/>
        <w:rPr>
          <w:b/>
          <w:bCs/>
          <w:color w:val="000000" w:themeColor="text1"/>
          <w:sz w:val="28"/>
          <w:szCs w:val="28"/>
        </w:rPr>
      </w:pPr>
      <w:r w:rsidRPr="7DE40ABB">
        <w:rPr>
          <w:b/>
          <w:bCs/>
          <w:color w:val="C00000"/>
          <w:sz w:val="28"/>
          <w:szCs w:val="28"/>
        </w:rPr>
        <w:t xml:space="preserve">Załącznik </w:t>
      </w:r>
      <w:r w:rsidR="1CE7C228" w:rsidRPr="7DE40ABB">
        <w:rPr>
          <w:b/>
          <w:bCs/>
          <w:color w:val="C00000"/>
          <w:sz w:val="28"/>
          <w:szCs w:val="28"/>
        </w:rPr>
        <w:t xml:space="preserve">nr </w:t>
      </w:r>
      <w:r w:rsidRPr="7DE40ABB">
        <w:rPr>
          <w:b/>
          <w:bCs/>
          <w:color w:val="C00000"/>
          <w:sz w:val="28"/>
          <w:szCs w:val="28"/>
        </w:rPr>
        <w:t>1</w:t>
      </w:r>
      <w:r w:rsidR="6C959755" w:rsidRPr="7DE40ABB">
        <w:rPr>
          <w:b/>
          <w:bCs/>
          <w:color w:val="C00000"/>
          <w:sz w:val="28"/>
          <w:szCs w:val="28"/>
        </w:rPr>
        <w:t xml:space="preserve"> do Regulaminu -</w:t>
      </w:r>
      <w:r w:rsidRPr="7DE40ABB">
        <w:rPr>
          <w:b/>
          <w:bCs/>
          <w:color w:val="C00000"/>
          <w:sz w:val="28"/>
          <w:szCs w:val="28"/>
        </w:rPr>
        <w:t xml:space="preserve"> Wymagania stawiane </w:t>
      </w:r>
      <w:r w:rsidR="00C81D64" w:rsidRPr="7DE40ABB">
        <w:rPr>
          <w:b/>
          <w:bCs/>
          <w:color w:val="C00000"/>
          <w:sz w:val="28"/>
          <w:szCs w:val="28"/>
        </w:rPr>
        <w:t xml:space="preserve">dla </w:t>
      </w:r>
      <w:r w:rsidR="00B536F6" w:rsidRPr="7DE40ABB">
        <w:rPr>
          <w:b/>
          <w:bCs/>
          <w:color w:val="C00000"/>
          <w:sz w:val="28"/>
          <w:szCs w:val="28"/>
        </w:rPr>
        <w:t>rozwiązań opracowywanych w Strumieniach „Bateria” oraz „System”</w:t>
      </w:r>
      <w:r w:rsidR="3C63E6C1" w:rsidRPr="7DE40ABB">
        <w:rPr>
          <w:b/>
          <w:bCs/>
          <w:color w:val="C00000"/>
          <w:sz w:val="28"/>
          <w:szCs w:val="28"/>
        </w:rPr>
        <w:t xml:space="preserve"> dla Przedsięwzięcia „</w:t>
      </w:r>
      <w:r w:rsidR="04C2A2E8" w:rsidRPr="28B6A03A">
        <w:rPr>
          <w:b/>
          <w:bCs/>
          <w:color w:val="C00000"/>
          <w:sz w:val="28"/>
          <w:szCs w:val="28"/>
        </w:rPr>
        <w:t>Magazynowanie</w:t>
      </w:r>
      <w:r w:rsidR="3C63E6C1" w:rsidRPr="7DE40ABB">
        <w:rPr>
          <w:b/>
          <w:bCs/>
          <w:color w:val="C00000"/>
          <w:sz w:val="28"/>
          <w:szCs w:val="28"/>
        </w:rPr>
        <w:t xml:space="preserve"> energii elektrycznej”</w:t>
      </w:r>
    </w:p>
    <w:p w14:paraId="11D73BAA" w14:textId="2F5A63A0" w:rsidR="002E4F86" w:rsidRDefault="4E05DE56" w:rsidP="7DE40ABB">
      <w:pPr>
        <w:jc w:val="both"/>
        <w:rPr>
          <w:rFonts w:ascii="Calibri" w:eastAsia="Calibri" w:hAnsi="Calibri" w:cs="Calibri"/>
          <w:color w:val="000000" w:themeColor="text1"/>
        </w:rPr>
      </w:pPr>
      <w:r w:rsidRPr="62434014">
        <w:rPr>
          <w:rFonts w:ascii="Calibri" w:eastAsia="Calibri" w:hAnsi="Calibri" w:cs="Calibri"/>
          <w:color w:val="000000" w:themeColor="text1"/>
        </w:rPr>
        <w:t>Celem Przedsięwzięcia „</w:t>
      </w:r>
      <w:r w:rsidR="04C2A2E8" w:rsidRPr="62434014">
        <w:rPr>
          <w:rFonts w:ascii="Calibri" w:eastAsia="Calibri" w:hAnsi="Calibri" w:cs="Calibri"/>
          <w:color w:val="000000" w:themeColor="text1"/>
        </w:rPr>
        <w:t>Magazynowanie</w:t>
      </w:r>
      <w:r w:rsidR="4022E5AB" w:rsidRPr="62434014">
        <w:rPr>
          <w:rFonts w:ascii="Calibri" w:eastAsia="Calibri" w:hAnsi="Calibri" w:cs="Calibri"/>
          <w:color w:val="000000" w:themeColor="text1"/>
        </w:rPr>
        <w:t xml:space="preserve"> energii elektrycznej</w:t>
      </w:r>
      <w:r w:rsidRPr="62434014">
        <w:rPr>
          <w:rFonts w:ascii="Calibri" w:eastAsia="Calibri" w:hAnsi="Calibri" w:cs="Calibri"/>
          <w:color w:val="000000" w:themeColor="text1"/>
        </w:rPr>
        <w:t xml:space="preserve">” jest opracowanie </w:t>
      </w:r>
      <w:r w:rsidR="6D484C7E" w:rsidRPr="62434014">
        <w:rPr>
          <w:rFonts w:ascii="Calibri" w:eastAsia="Calibri" w:hAnsi="Calibri" w:cs="Calibri"/>
          <w:color w:val="000000" w:themeColor="text1"/>
        </w:rPr>
        <w:t>T</w:t>
      </w:r>
      <w:r w:rsidRPr="62434014">
        <w:rPr>
          <w:rFonts w:ascii="Calibri" w:eastAsia="Calibri" w:hAnsi="Calibri" w:cs="Calibri"/>
          <w:color w:val="000000" w:themeColor="text1"/>
        </w:rPr>
        <w:t>echnologii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 Ogniw galwanicznych</w:t>
      </w:r>
      <w:r w:rsidRPr="62434014">
        <w:rPr>
          <w:rFonts w:ascii="Calibri" w:eastAsia="Calibri" w:hAnsi="Calibri" w:cs="Calibri"/>
          <w:color w:val="000000" w:themeColor="text1"/>
        </w:rPr>
        <w:t xml:space="preserve"> i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00C12C5E" w:rsidRPr="62434014">
        <w:rPr>
          <w:rFonts w:ascii="Calibri" w:eastAsia="Calibri" w:hAnsi="Calibri" w:cs="Calibri"/>
          <w:color w:val="000000" w:themeColor="text1"/>
        </w:rPr>
        <w:t xml:space="preserve">Technologii </w:t>
      </w:r>
      <w:r w:rsidR="6D484C7E" w:rsidRPr="62434014">
        <w:rPr>
          <w:rFonts w:ascii="Calibri" w:eastAsia="Calibri" w:hAnsi="Calibri" w:cs="Calibri"/>
          <w:color w:val="000000" w:themeColor="text1"/>
        </w:rPr>
        <w:t xml:space="preserve">Systemu Magazynowania </w:t>
      </w:r>
      <w:r w:rsidR="1C5EF38D" w:rsidRPr="62434014">
        <w:rPr>
          <w:rFonts w:ascii="Calibri" w:eastAsia="Calibri" w:hAnsi="Calibri" w:cs="Calibri"/>
          <w:color w:val="000000" w:themeColor="text1"/>
        </w:rPr>
        <w:t>E</w:t>
      </w:r>
      <w:r w:rsidR="6D484C7E" w:rsidRPr="62434014">
        <w:rPr>
          <w:rFonts w:ascii="Calibri" w:eastAsia="Calibri" w:hAnsi="Calibri" w:cs="Calibri"/>
          <w:color w:val="000000" w:themeColor="text1"/>
        </w:rPr>
        <w:t>nergii</w:t>
      </w:r>
      <w:r w:rsidRPr="62434014">
        <w:rPr>
          <w:rFonts w:ascii="Calibri" w:eastAsia="Calibri" w:hAnsi="Calibri" w:cs="Calibri"/>
          <w:color w:val="000000" w:themeColor="text1"/>
        </w:rPr>
        <w:t>, który będzie m</w:t>
      </w:r>
      <w:r w:rsidR="12AEA12E" w:rsidRPr="62434014">
        <w:rPr>
          <w:rFonts w:ascii="Calibri" w:eastAsia="Calibri" w:hAnsi="Calibri" w:cs="Calibri"/>
          <w:color w:val="000000" w:themeColor="text1"/>
        </w:rPr>
        <w:t>ógł być stosowany</w:t>
      </w:r>
      <w:r w:rsidR="6E2F9049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6945BE87" w:rsidRPr="62434014">
        <w:rPr>
          <w:rFonts w:ascii="Calibri" w:eastAsia="Calibri" w:hAnsi="Calibri" w:cs="Calibri"/>
          <w:color w:val="000000" w:themeColor="text1"/>
        </w:rPr>
        <w:t xml:space="preserve">do zastosowań </w:t>
      </w:r>
      <w:r w:rsidRPr="62434014">
        <w:rPr>
          <w:rFonts w:ascii="Calibri" w:eastAsia="Calibri" w:hAnsi="Calibri" w:cs="Calibri"/>
          <w:color w:val="000000" w:themeColor="text1"/>
        </w:rPr>
        <w:t>domowych</w:t>
      </w:r>
      <w:r w:rsidR="228AE57C" w:rsidRPr="62434014">
        <w:rPr>
          <w:rFonts w:ascii="Calibri" w:eastAsia="Calibri" w:hAnsi="Calibri" w:cs="Calibri"/>
          <w:color w:val="000000" w:themeColor="text1"/>
        </w:rPr>
        <w:t>, przemysłowych</w:t>
      </w:r>
      <w:r w:rsidRPr="62434014">
        <w:rPr>
          <w:rFonts w:ascii="Calibri" w:eastAsia="Calibri" w:hAnsi="Calibri" w:cs="Calibri"/>
          <w:color w:val="000000" w:themeColor="text1"/>
        </w:rPr>
        <w:t xml:space="preserve"> i innych podmiotów przyłączonych do sieci Operatora Systemu Dystrybucyjnego w celu optymalizacji zużycia energii elektrycznej.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Pr</w:t>
      </w:r>
      <w:r w:rsidR="6D484C7E" w:rsidRPr="62434014">
        <w:rPr>
          <w:rFonts w:ascii="Calibri" w:eastAsia="Calibri" w:hAnsi="Calibri" w:cs="Calibri"/>
          <w:color w:val="000000" w:themeColor="text1"/>
        </w:rPr>
        <w:t>zedsięwzięcie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</w:t>
      </w:r>
      <w:r w:rsidR="73B65696" w:rsidRPr="62434014">
        <w:rPr>
          <w:rFonts w:ascii="Calibri" w:eastAsia="Calibri" w:hAnsi="Calibri" w:cs="Calibri"/>
          <w:color w:val="000000" w:themeColor="text1"/>
        </w:rPr>
        <w:t>„</w:t>
      </w:r>
      <w:r w:rsidR="04C2A2E8" w:rsidRPr="62434014">
        <w:rPr>
          <w:rFonts w:ascii="Calibri" w:eastAsia="Calibri" w:hAnsi="Calibri" w:cs="Calibri"/>
          <w:color w:val="000000" w:themeColor="text1"/>
        </w:rPr>
        <w:t>Magazynowanie</w:t>
      </w:r>
      <w:r w:rsidR="73B65696" w:rsidRPr="62434014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realizowan</w:t>
      </w:r>
      <w:r w:rsidR="6D484C7E" w:rsidRPr="62434014">
        <w:rPr>
          <w:rFonts w:ascii="Calibri" w:eastAsia="Calibri" w:hAnsi="Calibri" w:cs="Calibri"/>
          <w:color w:val="000000" w:themeColor="text1"/>
        </w:rPr>
        <w:t>e</w:t>
      </w:r>
      <w:r w:rsidR="438C2C30" w:rsidRPr="62434014">
        <w:rPr>
          <w:rFonts w:ascii="Calibri" w:eastAsia="Calibri" w:hAnsi="Calibri" w:cs="Calibri"/>
          <w:color w:val="000000" w:themeColor="text1"/>
        </w:rPr>
        <w:t xml:space="preserve"> będzie poprzez prowadzenie prac badawczo-rozwojowych, </w:t>
      </w:r>
      <w:r w:rsidR="783965FD" w:rsidRPr="62434014">
        <w:rPr>
          <w:rFonts w:ascii="Calibri" w:eastAsia="Calibri" w:hAnsi="Calibri" w:cs="Calibri"/>
          <w:color w:val="000000" w:themeColor="text1"/>
        </w:rPr>
        <w:t xml:space="preserve">a efektem przedsięwzięcia będzie </w:t>
      </w:r>
      <w:r w:rsidR="438C2C30" w:rsidRPr="62434014">
        <w:rPr>
          <w:rFonts w:ascii="Calibri" w:eastAsia="Calibri" w:hAnsi="Calibri" w:cs="Calibri"/>
          <w:color w:val="000000" w:themeColor="text1"/>
        </w:rPr>
        <w:t>wykonanie prototypów oraz demonstrator</w:t>
      </w:r>
      <w:r w:rsidR="6D484C7E" w:rsidRPr="62434014">
        <w:rPr>
          <w:rFonts w:ascii="Calibri" w:eastAsia="Calibri" w:hAnsi="Calibri" w:cs="Calibri"/>
          <w:color w:val="000000" w:themeColor="text1"/>
        </w:rPr>
        <w:t>ów rozwiązań.</w:t>
      </w:r>
    </w:p>
    <w:p w14:paraId="64D54E96" w14:textId="2C61BCE9" w:rsidR="00FC0D2F" w:rsidRDefault="6D840FAD" w:rsidP="7DE40ABB">
      <w:pPr>
        <w:jc w:val="both"/>
        <w:rPr>
          <w:rFonts w:ascii="Calibri" w:eastAsia="Calibri" w:hAnsi="Calibri" w:cs="Calibri"/>
          <w:color w:val="000000" w:themeColor="text1"/>
        </w:rPr>
      </w:pPr>
      <w:r w:rsidRPr="7DE40ABB">
        <w:rPr>
          <w:rFonts w:ascii="Calibri" w:eastAsia="Calibri" w:hAnsi="Calibri" w:cs="Calibri"/>
          <w:color w:val="000000" w:themeColor="text1"/>
        </w:rPr>
        <w:t xml:space="preserve">W ramach Przedsięwzięcia </w:t>
      </w:r>
      <w:r w:rsidR="05CC8456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05CC8456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Calibri" w:hAnsi="Calibri" w:cs="Calibri"/>
          <w:color w:val="000000" w:themeColor="text1"/>
        </w:rPr>
        <w:t xml:space="preserve"> prace badawczo-rozwojowe prowadzone </w:t>
      </w:r>
      <w:r w:rsidR="438C2C30" w:rsidRPr="7DE40ABB">
        <w:rPr>
          <w:rFonts w:ascii="Calibri" w:eastAsia="Calibri" w:hAnsi="Calibri" w:cs="Calibri"/>
          <w:color w:val="000000" w:themeColor="text1"/>
        </w:rPr>
        <w:t xml:space="preserve">będą </w:t>
      </w:r>
      <w:r w:rsidRPr="7DE40ABB">
        <w:rPr>
          <w:rFonts w:ascii="Calibri" w:eastAsia="Calibri" w:hAnsi="Calibri" w:cs="Calibri"/>
          <w:color w:val="000000" w:themeColor="text1"/>
        </w:rPr>
        <w:t xml:space="preserve">w </w:t>
      </w:r>
      <w:r w:rsidR="49D5FCA0" w:rsidRPr="7DE40ABB">
        <w:rPr>
          <w:rFonts w:ascii="Calibri" w:eastAsia="Calibri" w:hAnsi="Calibri" w:cs="Calibri"/>
          <w:color w:val="000000" w:themeColor="text1"/>
        </w:rPr>
        <w:t xml:space="preserve">ramach </w:t>
      </w:r>
      <w:r w:rsidRPr="7DE40ABB">
        <w:rPr>
          <w:rFonts w:ascii="Calibri" w:eastAsia="Calibri" w:hAnsi="Calibri" w:cs="Calibri"/>
          <w:color w:val="000000" w:themeColor="text1"/>
        </w:rPr>
        <w:t xml:space="preserve">dwóch </w:t>
      </w:r>
      <w:r w:rsidR="49D5FCA0" w:rsidRPr="7DE40ABB">
        <w:rPr>
          <w:rFonts w:ascii="Calibri" w:eastAsia="Calibri" w:hAnsi="Calibri" w:cs="Calibri"/>
          <w:color w:val="000000" w:themeColor="text1"/>
        </w:rPr>
        <w:t xml:space="preserve">równolegle realizowanych działań </w:t>
      </w:r>
      <w:r w:rsidR="00C12C5E">
        <w:rPr>
          <w:rFonts w:ascii="Calibri" w:eastAsia="Calibri" w:hAnsi="Calibri" w:cs="Calibri"/>
          <w:color w:val="000000" w:themeColor="text1"/>
        </w:rPr>
        <w:t xml:space="preserve">(części zamówienia) </w:t>
      </w:r>
      <w:r w:rsidR="49D5FCA0" w:rsidRPr="7DE40ABB">
        <w:rPr>
          <w:rFonts w:ascii="Calibri" w:eastAsia="Calibri" w:hAnsi="Calibri" w:cs="Calibri"/>
          <w:color w:val="000000" w:themeColor="text1"/>
        </w:rPr>
        <w:t>zwanych dalej Strumieniami:</w:t>
      </w:r>
    </w:p>
    <w:p w14:paraId="063BB7C6" w14:textId="2AA89E77" w:rsidR="00E224D1" w:rsidRPr="00CD7C83" w:rsidRDefault="49D5FCA0" w:rsidP="00CD7C83">
      <w:pPr>
        <w:pStyle w:val="Akapitzlist"/>
        <w:numPr>
          <w:ilvl w:val="0"/>
          <w:numId w:val="22"/>
        </w:numPr>
        <w:jc w:val="both"/>
        <w:rPr>
          <w:rFonts w:ascii="Calibri" w:eastAsia="Calibri" w:hAnsi="Calibri" w:cs="Calibri"/>
          <w:color w:val="000000" w:themeColor="text1"/>
        </w:rPr>
      </w:pPr>
      <w:r w:rsidRPr="7028EE69">
        <w:rPr>
          <w:rFonts w:ascii="Calibri" w:eastAsia="Calibri" w:hAnsi="Calibri" w:cs="Calibri"/>
          <w:color w:val="000000" w:themeColor="text1"/>
        </w:rPr>
        <w:t xml:space="preserve">Strumień „Bateria” w ramach którego </w:t>
      </w:r>
      <w:r w:rsidR="00C12C5E">
        <w:rPr>
          <w:rFonts w:ascii="Calibri" w:eastAsia="Calibri" w:hAnsi="Calibri" w:cs="Calibri"/>
          <w:color w:val="000000" w:themeColor="text1"/>
        </w:rPr>
        <w:t>Uczestnicy Przedsięwzięcia</w:t>
      </w:r>
      <w:r w:rsidR="00C12C5E" w:rsidRPr="7028EE69">
        <w:rPr>
          <w:rFonts w:ascii="Calibri" w:eastAsia="Calibri" w:hAnsi="Calibri" w:cs="Calibri"/>
          <w:color w:val="000000" w:themeColor="text1"/>
        </w:rPr>
        <w:t xml:space="preserve"> </w:t>
      </w:r>
      <w:r w:rsidRPr="7028EE69">
        <w:rPr>
          <w:rFonts w:ascii="Calibri" w:eastAsia="Calibri" w:hAnsi="Calibri" w:cs="Calibri"/>
          <w:color w:val="000000" w:themeColor="text1"/>
        </w:rPr>
        <w:t>będą opracowywać Technologię Ogniw</w:t>
      </w:r>
      <w:r w:rsidR="4E05DE56" w:rsidRPr="7028EE69">
        <w:rPr>
          <w:rFonts w:ascii="Calibri" w:eastAsia="Calibri" w:hAnsi="Calibri" w:cs="Calibri"/>
          <w:color w:val="000000" w:themeColor="text1"/>
        </w:rPr>
        <w:t xml:space="preserve"> galwanicznych </w:t>
      </w:r>
      <w:r w:rsidRPr="7028EE69">
        <w:rPr>
          <w:rFonts w:ascii="Calibri" w:eastAsia="Calibri" w:hAnsi="Calibri" w:cs="Calibri"/>
          <w:color w:val="000000" w:themeColor="text1"/>
        </w:rPr>
        <w:t>i demonstrować jej działanie za pomocą Prototypu Ogniwa (Etap I) oraz Demonstratora Baterii (Etap II),</w:t>
      </w:r>
    </w:p>
    <w:p w14:paraId="6A5B2EED" w14:textId="594BAE76" w:rsidR="00E224D1" w:rsidRPr="00CD7C83" w:rsidRDefault="00E224D1" w:rsidP="00CD7C83">
      <w:pPr>
        <w:pStyle w:val="Akapitzlist"/>
        <w:numPr>
          <w:ilvl w:val="0"/>
          <w:numId w:val="22"/>
        </w:numPr>
        <w:jc w:val="both"/>
        <w:rPr>
          <w:rFonts w:ascii="Calibri" w:eastAsia="Calibri" w:hAnsi="Calibri" w:cs="Calibri"/>
          <w:color w:val="000000" w:themeColor="text1"/>
        </w:rPr>
      </w:pPr>
      <w:r w:rsidRPr="00CD7C83">
        <w:rPr>
          <w:rFonts w:ascii="Calibri" w:eastAsia="Calibri" w:hAnsi="Calibri" w:cs="Calibri"/>
          <w:color w:val="000000" w:themeColor="text1"/>
        </w:rPr>
        <w:t xml:space="preserve">Strumień „System” w ramach którego </w:t>
      </w:r>
      <w:r w:rsidR="00C12C5E">
        <w:rPr>
          <w:rFonts w:ascii="Calibri" w:eastAsia="Calibri" w:hAnsi="Calibri" w:cs="Calibri"/>
          <w:color w:val="000000" w:themeColor="text1"/>
        </w:rPr>
        <w:t>Uczestnicy Przedsięwzięcia</w:t>
      </w:r>
      <w:r w:rsidR="00C12C5E" w:rsidRPr="00CD7C83" w:rsidDel="00C12C5E">
        <w:rPr>
          <w:rFonts w:ascii="Calibri" w:eastAsia="Calibri" w:hAnsi="Calibri" w:cs="Calibri"/>
          <w:color w:val="000000" w:themeColor="text1"/>
        </w:rPr>
        <w:t xml:space="preserve"> </w:t>
      </w:r>
      <w:r w:rsidRPr="00CD7C83">
        <w:rPr>
          <w:rFonts w:ascii="Calibri" w:eastAsia="Calibri" w:hAnsi="Calibri" w:cs="Calibri"/>
          <w:color w:val="000000" w:themeColor="text1"/>
        </w:rPr>
        <w:t xml:space="preserve">będą opracowywać </w:t>
      </w:r>
      <w:r w:rsidR="00F07865">
        <w:rPr>
          <w:rFonts w:ascii="Calibri" w:eastAsia="Calibri" w:hAnsi="Calibri" w:cs="Calibri"/>
          <w:color w:val="000000" w:themeColor="text1"/>
        </w:rPr>
        <w:t xml:space="preserve">Technologię </w:t>
      </w:r>
      <w:r w:rsidRPr="00CD7C83">
        <w:rPr>
          <w:rFonts w:ascii="Calibri" w:eastAsia="Calibri" w:hAnsi="Calibri" w:cs="Calibri"/>
          <w:color w:val="000000" w:themeColor="text1"/>
        </w:rPr>
        <w:t>System</w:t>
      </w:r>
      <w:r w:rsidR="00F07865">
        <w:rPr>
          <w:rFonts w:ascii="Calibri" w:eastAsia="Calibri" w:hAnsi="Calibri" w:cs="Calibri"/>
          <w:color w:val="000000" w:themeColor="text1"/>
        </w:rPr>
        <w:t>u</w:t>
      </w:r>
      <w:r w:rsidRPr="00CD7C83">
        <w:rPr>
          <w:rFonts w:ascii="Calibri" w:eastAsia="Calibri" w:hAnsi="Calibri" w:cs="Calibri"/>
          <w:color w:val="000000" w:themeColor="text1"/>
        </w:rPr>
        <w:t xml:space="preserve"> Magazynowania Energii i demonstrować jego działanie za pomocą Prototypu Systemu Magazynowania Energii (Etap I) oraz Demonstratora Systemu Magazynowania Energii (Etap II).</w:t>
      </w:r>
    </w:p>
    <w:p w14:paraId="58E5CF0A" w14:textId="4770D2B6" w:rsidR="00E224D1" w:rsidRDefault="00CD7C83" w:rsidP="00CD7C83">
      <w:pPr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Zamawiający określił Wymagania Obligatoryjne, Konkursowego</w:t>
      </w:r>
      <w:r w:rsidR="004D4A5D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oraz Jakościowe dla każdego ze Strumieni:</w:t>
      </w:r>
    </w:p>
    <w:p w14:paraId="29EA4C56" w14:textId="637A1689" w:rsidR="00CD7C83" w:rsidRPr="00CD7C83" w:rsidRDefault="00CD7C83" w:rsidP="00CD7C83">
      <w:pPr>
        <w:pStyle w:val="Akapitzlist"/>
        <w:numPr>
          <w:ilvl w:val="0"/>
          <w:numId w:val="23"/>
        </w:numPr>
        <w:jc w:val="both"/>
        <w:rPr>
          <w:rFonts w:ascii="Calibri" w:eastAsia="Calibri" w:hAnsi="Calibri" w:cs="Calibri"/>
          <w:color w:val="000000" w:themeColor="text1"/>
        </w:rPr>
      </w:pPr>
      <w:r w:rsidRPr="00CD7C83">
        <w:rPr>
          <w:rFonts w:ascii="Calibri" w:eastAsia="Calibri" w:hAnsi="Calibri" w:cs="Calibri"/>
          <w:color w:val="000000" w:themeColor="text1"/>
        </w:rPr>
        <w:t>Dla Strumienia „Bateria” wymagania przedsta</w:t>
      </w:r>
      <w:r w:rsidR="001502E3">
        <w:rPr>
          <w:rFonts w:ascii="Calibri" w:eastAsia="Calibri" w:hAnsi="Calibri" w:cs="Calibri"/>
          <w:color w:val="000000" w:themeColor="text1"/>
        </w:rPr>
        <w:t>wiono odpowiednio w Tabelach 1-</w:t>
      </w:r>
      <w:r w:rsidR="004D4A5D">
        <w:rPr>
          <w:rFonts w:ascii="Calibri" w:eastAsia="Calibri" w:hAnsi="Calibri" w:cs="Calibri"/>
          <w:color w:val="000000" w:themeColor="text1"/>
        </w:rPr>
        <w:t>4</w:t>
      </w:r>
      <w:r w:rsidRPr="00CD7C83">
        <w:rPr>
          <w:rFonts w:ascii="Calibri" w:eastAsia="Calibri" w:hAnsi="Calibri" w:cs="Calibri"/>
          <w:color w:val="000000" w:themeColor="text1"/>
        </w:rPr>
        <w:t xml:space="preserve">, </w:t>
      </w:r>
    </w:p>
    <w:p w14:paraId="45F9936C" w14:textId="3D334844" w:rsidR="00CD7C83" w:rsidRPr="00CD7C83" w:rsidRDefault="6625E2FD" w:rsidP="00CD7C83">
      <w:pPr>
        <w:pStyle w:val="Akapitzlist"/>
        <w:numPr>
          <w:ilvl w:val="0"/>
          <w:numId w:val="23"/>
        </w:numPr>
        <w:jc w:val="both"/>
        <w:rPr>
          <w:rFonts w:ascii="Calibri" w:eastAsia="Calibri" w:hAnsi="Calibri" w:cs="Calibri"/>
          <w:color w:val="000000" w:themeColor="text1"/>
        </w:rPr>
      </w:pPr>
      <w:r w:rsidRPr="5EFFCB7B">
        <w:rPr>
          <w:rFonts w:ascii="Calibri" w:eastAsia="Calibri" w:hAnsi="Calibri" w:cs="Calibri"/>
          <w:color w:val="000000" w:themeColor="text1"/>
        </w:rPr>
        <w:t>Dla Strumienia „System” wymagania przeds</w:t>
      </w:r>
      <w:r w:rsidR="03BE803C" w:rsidRPr="5EFFCB7B">
        <w:rPr>
          <w:rFonts w:ascii="Calibri" w:eastAsia="Calibri" w:hAnsi="Calibri" w:cs="Calibri"/>
          <w:color w:val="000000" w:themeColor="text1"/>
        </w:rPr>
        <w:t xml:space="preserve">tawiono odpowiednio w Tabelach </w:t>
      </w:r>
      <w:r w:rsidR="004D4A5D">
        <w:rPr>
          <w:rFonts w:ascii="Calibri" w:eastAsia="Calibri" w:hAnsi="Calibri" w:cs="Calibri"/>
          <w:color w:val="000000" w:themeColor="text1"/>
        </w:rPr>
        <w:t>5</w:t>
      </w:r>
      <w:r w:rsidR="03BE803C" w:rsidRPr="5EFFCB7B">
        <w:rPr>
          <w:rFonts w:ascii="Calibri" w:eastAsia="Calibri" w:hAnsi="Calibri" w:cs="Calibri"/>
          <w:color w:val="000000" w:themeColor="text1"/>
        </w:rPr>
        <w:t>-</w:t>
      </w:r>
      <w:r w:rsidR="004D4A5D">
        <w:rPr>
          <w:rFonts w:ascii="Calibri" w:eastAsia="Calibri" w:hAnsi="Calibri" w:cs="Calibri"/>
          <w:color w:val="000000" w:themeColor="text1"/>
        </w:rPr>
        <w:t>8</w:t>
      </w:r>
      <w:r w:rsidRPr="5EFFCB7B">
        <w:rPr>
          <w:rFonts w:ascii="Calibri" w:eastAsia="Calibri" w:hAnsi="Calibri" w:cs="Calibri"/>
          <w:color w:val="000000" w:themeColor="text1"/>
        </w:rPr>
        <w:t>.</w:t>
      </w:r>
    </w:p>
    <w:p w14:paraId="18A66719" w14:textId="6CC5B39B" w:rsidR="00C12C5E" w:rsidRDefault="00C12C5E" w:rsidP="00565E5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bookmarkStart w:id="0" w:name="_Hlk70023575"/>
      <w:r>
        <w:rPr>
          <w:rFonts w:ascii="Calibri" w:eastAsia="Times New Roman" w:hAnsi="Calibri" w:cs="Calibr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Przedsięwzięcia.</w:t>
      </w:r>
    </w:p>
    <w:bookmarkEnd w:id="0"/>
    <w:p w14:paraId="4C4E7C85" w14:textId="552ECF0F" w:rsidR="007F6231" w:rsidRDefault="007F6231" w:rsidP="00AA4DD8">
      <w:pPr>
        <w:spacing w:before="120"/>
        <w:jc w:val="both"/>
        <w:rPr>
          <w:rFonts w:eastAsiaTheme="minorEastAsia"/>
          <w:b/>
          <w:bCs/>
          <w:color w:val="000000" w:themeColor="text1"/>
        </w:rPr>
      </w:pPr>
      <w:r w:rsidRPr="2F425EBC">
        <w:rPr>
          <w:rFonts w:ascii="Calibri" w:eastAsia="Calibri" w:hAnsi="Calibri" w:cs="Calibri"/>
          <w:color w:val="000000" w:themeColor="text1"/>
        </w:rPr>
        <w:t>W niniejszym dokumencie Zamawiający wskazuje wymagania stawiane w ramach Przedsięwzięcia</w:t>
      </w:r>
      <w:r>
        <w:rPr>
          <w:rFonts w:ascii="Calibri" w:eastAsia="Calibri" w:hAnsi="Calibri" w:cs="Calibri"/>
          <w:color w:val="000000" w:themeColor="text1"/>
        </w:rPr>
        <w:t xml:space="preserve"> dla obu Strumieni, odpowiednio</w:t>
      </w:r>
      <w:r w:rsidRPr="2F425EBC">
        <w:rPr>
          <w:rFonts w:ascii="Calibri" w:eastAsia="Calibri" w:hAnsi="Calibri" w:cs="Calibri"/>
          <w:color w:val="000000" w:themeColor="text1"/>
        </w:rPr>
        <w:t xml:space="preserve"> wobec Technologii</w:t>
      </w:r>
      <w:r>
        <w:rPr>
          <w:rFonts w:ascii="Calibri" w:eastAsia="Calibri" w:hAnsi="Calibri" w:cs="Calibri"/>
          <w:color w:val="000000" w:themeColor="text1"/>
        </w:rPr>
        <w:t xml:space="preserve"> Ogniw</w:t>
      </w:r>
      <w:r w:rsidR="004D4A5D">
        <w:rPr>
          <w:rFonts w:ascii="Calibri" w:eastAsia="Calibri" w:hAnsi="Calibri" w:cs="Calibri"/>
          <w:color w:val="000000" w:themeColor="text1"/>
        </w:rPr>
        <w:t xml:space="preserve"> galwanicznych</w:t>
      </w:r>
      <w:r>
        <w:rPr>
          <w:rFonts w:ascii="Calibri" w:eastAsia="Calibri" w:hAnsi="Calibri" w:cs="Calibri"/>
          <w:color w:val="000000" w:themeColor="text1"/>
        </w:rPr>
        <w:t>,</w:t>
      </w:r>
      <w:r w:rsidR="004D4A5D">
        <w:rPr>
          <w:rFonts w:ascii="Calibri" w:eastAsia="Calibri" w:hAnsi="Calibri" w:cs="Calibri"/>
          <w:color w:val="000000" w:themeColor="text1"/>
        </w:rPr>
        <w:t xml:space="preserve"> Technologii</w:t>
      </w:r>
      <w:r w:rsidRPr="2F425EBC">
        <w:rPr>
          <w:rFonts w:ascii="Calibri" w:eastAsia="Calibri" w:hAnsi="Calibri" w:cs="Calibri"/>
          <w:color w:val="000000" w:themeColor="text1"/>
        </w:rPr>
        <w:t xml:space="preserve"> Systemu</w:t>
      </w:r>
      <w:r>
        <w:rPr>
          <w:rFonts w:ascii="Calibri" w:eastAsia="Calibri" w:hAnsi="Calibri" w:cs="Calibri"/>
          <w:color w:val="000000" w:themeColor="text1"/>
        </w:rPr>
        <w:t xml:space="preserve"> Magazynowania Energii oraz ich Prototypów i Demonstratorów,</w:t>
      </w:r>
      <w:r w:rsidRPr="2F425EBC">
        <w:rPr>
          <w:rFonts w:ascii="Calibri" w:eastAsia="Calibri" w:hAnsi="Calibri" w:cs="Calibri"/>
          <w:color w:val="000000" w:themeColor="text1"/>
        </w:rPr>
        <w:t xml:space="preserve"> a także wskazuje etapy Przedsięwzięcia, dla których obowiązują wspomniane wymagania. Za spełnianie Wymagań Konkursowych i Jakościowych przez Wykonawcę przyznawane są punkty zgodnie z Załącznikiem nr 5 do Regulaminu, których suma decyduje o pozycji </w:t>
      </w:r>
      <w:r w:rsidR="00C12C5E">
        <w:rPr>
          <w:rFonts w:ascii="Calibri" w:eastAsia="Calibri" w:hAnsi="Calibri" w:cs="Calibri"/>
          <w:color w:val="000000" w:themeColor="text1"/>
        </w:rPr>
        <w:t>Uczestnika Przedsięwzięcia</w:t>
      </w:r>
      <w:r w:rsidR="00C12C5E" w:rsidRPr="2F425EBC">
        <w:rPr>
          <w:rFonts w:ascii="Calibri" w:eastAsia="Calibri" w:hAnsi="Calibri" w:cs="Calibri"/>
          <w:color w:val="000000" w:themeColor="text1"/>
        </w:rPr>
        <w:t xml:space="preserve"> </w:t>
      </w:r>
      <w:r w:rsidRPr="2F425EBC">
        <w:rPr>
          <w:rFonts w:ascii="Calibri" w:eastAsia="Calibri" w:hAnsi="Calibri" w:cs="Calibri"/>
          <w:color w:val="000000" w:themeColor="text1"/>
        </w:rPr>
        <w:t xml:space="preserve">na stworzonej przez Zamawiającego Liście Rankingowej. </w:t>
      </w:r>
    </w:p>
    <w:p w14:paraId="08CFE850" w14:textId="7FCA4A30" w:rsidR="2D75FB61" w:rsidRDefault="2D75FB61" w:rsidP="00B4649E">
      <w:pPr>
        <w:jc w:val="both"/>
        <w:rPr>
          <w:rFonts w:ascii="Calibri" w:eastAsia="Calibri" w:hAnsi="Calibri" w:cs="Calibri"/>
          <w:color w:val="000000" w:themeColor="text1"/>
        </w:rPr>
      </w:pPr>
      <w:r w:rsidRPr="5E4288B9">
        <w:rPr>
          <w:rFonts w:ascii="Calibri" w:eastAsia="Calibri" w:hAnsi="Calibri" w:cs="Calibri"/>
          <w:color w:val="000000" w:themeColor="text1"/>
        </w:rPr>
        <w:t xml:space="preserve">Każdorazowo, gdy dane Wymaganie odwołuje się do przepisów aktów prawa bezwzględnie obowiązującego, to odnoszą się one do ich aktualnego brzmienia z uwzględnieniem dotychczasowych zmian, a w przypadku zastąpienia tych przepisów w drodze innego aktu – wskazane odwołania odnoszą się do aktów zastępujących. Jeśli w toku Przedsięwzięcia dojdzie do zmiany wymogów technicznych lub norm wynikających z bezwzględnie obowiązujących przepisów prawa, </w:t>
      </w:r>
      <w:r w:rsidR="00C12C5E">
        <w:rPr>
          <w:rFonts w:ascii="Calibri" w:eastAsia="Calibri" w:hAnsi="Calibri" w:cs="Calibri"/>
          <w:color w:val="000000" w:themeColor="text1"/>
        </w:rPr>
        <w:t>Uczestnik Przedsięwzięcia</w:t>
      </w:r>
      <w:r w:rsidR="00C12C5E" w:rsidRPr="5E4288B9">
        <w:rPr>
          <w:rFonts w:ascii="Calibri" w:eastAsia="Calibri" w:hAnsi="Calibri" w:cs="Calibri"/>
          <w:color w:val="000000" w:themeColor="text1"/>
        </w:rPr>
        <w:t xml:space="preserve"> </w:t>
      </w:r>
      <w:r w:rsidRPr="5E4288B9">
        <w:rPr>
          <w:rFonts w:ascii="Calibri" w:eastAsia="Calibri" w:hAnsi="Calibri" w:cs="Calibri"/>
          <w:color w:val="000000" w:themeColor="text1"/>
        </w:rPr>
        <w:lastRenderedPageBreak/>
        <w:t xml:space="preserve">jest zobowiązany dostosować opracowywany Wynik Prac </w:t>
      </w:r>
      <w:r w:rsidR="003F2194">
        <w:rPr>
          <w:rFonts w:ascii="Calibri" w:eastAsia="Calibri" w:hAnsi="Calibri" w:cs="Calibri"/>
          <w:color w:val="000000" w:themeColor="text1"/>
        </w:rPr>
        <w:t xml:space="preserve">B+R </w:t>
      </w:r>
      <w:r w:rsidRPr="5E4288B9">
        <w:rPr>
          <w:rFonts w:ascii="Calibri" w:eastAsia="Calibri" w:hAnsi="Calibri" w:cs="Calibri"/>
          <w:color w:val="000000" w:themeColor="text1"/>
        </w:rPr>
        <w:t>Etapu oraz Wyniki Prac</w:t>
      </w:r>
      <w:r w:rsidR="003F2194">
        <w:rPr>
          <w:rFonts w:ascii="Calibri" w:eastAsia="Calibri" w:hAnsi="Calibri" w:cs="Calibri"/>
          <w:color w:val="000000" w:themeColor="text1"/>
        </w:rPr>
        <w:t xml:space="preserve"> B+R</w:t>
      </w:r>
      <w:r w:rsidRPr="5E4288B9">
        <w:rPr>
          <w:rFonts w:ascii="Calibri" w:eastAsia="Calibri" w:hAnsi="Calibri" w:cs="Calibri"/>
          <w:color w:val="000000" w:themeColor="text1"/>
        </w:rPr>
        <w:t xml:space="preserve"> Etapów następujących po nim do takich zmienionych wymogów lub norm. </w:t>
      </w:r>
    </w:p>
    <w:p w14:paraId="7EDFFB20" w14:textId="2F0AB008" w:rsidR="00932D4F" w:rsidRDefault="438C2C30" w:rsidP="00932D4F">
      <w:pPr>
        <w:rPr>
          <w:rFonts w:ascii="Calibri" w:eastAsia="Calibri" w:hAnsi="Calibri" w:cs="Calibri"/>
          <w:color w:val="000000" w:themeColor="text1"/>
        </w:rPr>
      </w:pPr>
      <w:r w:rsidRPr="7028EE69">
        <w:rPr>
          <w:rFonts w:ascii="Calibri" w:eastAsia="Calibri" w:hAnsi="Calibri" w:cs="Calibri"/>
          <w:color w:val="000000" w:themeColor="text1"/>
        </w:rPr>
        <w:t xml:space="preserve">W niniejszym dokumencie </w:t>
      </w:r>
      <w:r w:rsidR="7FA2DB37" w:rsidRPr="7028EE69">
        <w:rPr>
          <w:rFonts w:ascii="Calibri" w:eastAsia="Calibri" w:hAnsi="Calibri" w:cs="Calibri"/>
          <w:color w:val="000000" w:themeColor="text1"/>
        </w:rPr>
        <w:t>Zamawiający posługuje się poniższymi pojęciami:</w:t>
      </w:r>
    </w:p>
    <w:p w14:paraId="77AC688D" w14:textId="644CB4C7" w:rsidR="004F25BE" w:rsidRPr="00C83BB5" w:rsidRDefault="004F25BE" w:rsidP="00932D4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color w:val="000000"/>
          <w:lang w:eastAsia="pl-PL"/>
        </w:rPr>
      </w:pPr>
      <w:r w:rsidRPr="64DCE1E3">
        <w:rPr>
          <w:rFonts w:ascii="Calibri" w:eastAsia="Times New Roman" w:hAnsi="Calibri" w:cs="Calibri"/>
          <w:b/>
          <w:i/>
          <w:color w:val="000000" w:themeColor="text1"/>
          <w:lang w:eastAsia="pl-PL"/>
        </w:rPr>
        <w:t>Dla Strumienia „Bateria”</w:t>
      </w:r>
    </w:p>
    <w:p w14:paraId="71B1ED56" w14:textId="6A021266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 w:themeColor="text1"/>
          <w:lang w:eastAsia="pl-PL"/>
        </w:rPr>
      </w:pPr>
      <w:r w:rsidRPr="0A6C56C1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Bateria - 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układ złożony z </w:t>
      </w:r>
      <w:r w:rsidR="00811E0E" w:rsidRPr="64DCE1E3">
        <w:rPr>
          <w:rFonts w:ascii="Calibri" w:eastAsia="Times New Roman" w:hAnsi="Calibri" w:cs="Calibri"/>
          <w:color w:val="000000" w:themeColor="text1"/>
          <w:lang w:eastAsia="pl-PL"/>
        </w:rPr>
        <w:t>O</w:t>
      </w:r>
      <w:r w:rsidRPr="64DCE1E3">
        <w:rPr>
          <w:rFonts w:ascii="Calibri" w:eastAsia="Times New Roman" w:hAnsi="Calibri" w:cs="Calibri"/>
          <w:color w:val="000000" w:themeColor="text1"/>
          <w:lang w:eastAsia="pl-PL"/>
        </w:rPr>
        <w:t>gniw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 galwanicznych przystosowany do cyklicznej pracy ładowania i rozładowania, podczas której energia elektryczna przekształcana jest w odwracalnej reakcji elektrochemicznej w energię chemiczną gromadzoną w </w:t>
      </w:r>
      <w:r w:rsidR="00811E0E" w:rsidRPr="64DCE1E3">
        <w:rPr>
          <w:rFonts w:ascii="Calibri" w:eastAsia="Times New Roman" w:hAnsi="Calibri" w:cs="Calibri"/>
          <w:color w:val="000000" w:themeColor="text1"/>
          <w:lang w:eastAsia="pl-PL"/>
        </w:rPr>
        <w:t>O</w:t>
      </w:r>
      <w:r w:rsidRPr="64DCE1E3">
        <w:rPr>
          <w:rFonts w:ascii="Calibri" w:eastAsia="Times New Roman" w:hAnsi="Calibri" w:cs="Calibri"/>
          <w:color w:val="000000" w:themeColor="text1"/>
          <w:lang w:eastAsia="pl-PL"/>
        </w:rPr>
        <w:t>gniwach</w:t>
      </w:r>
      <w:r w:rsidRPr="0A6C56C1">
        <w:rPr>
          <w:rFonts w:ascii="Calibri" w:eastAsia="Times New Roman" w:hAnsi="Calibri" w:cs="Calibri"/>
          <w:color w:val="000000" w:themeColor="text1"/>
          <w:lang w:eastAsia="pl-PL"/>
        </w:rPr>
        <w:t xml:space="preserve"> galwanicznych</w:t>
      </w:r>
      <w:r w:rsidR="005E07F9" w:rsidRPr="0A6C56C1">
        <w:rPr>
          <w:rFonts w:ascii="Calibri" w:eastAsia="Times New Roman" w:hAnsi="Calibri" w:cs="Calibri"/>
          <w:color w:val="000000" w:themeColor="text1"/>
          <w:lang w:eastAsia="pl-PL"/>
        </w:rPr>
        <w:t>, opracowywany w ramach Strumienia „Bateria</w:t>
      </w:r>
      <w:r w:rsidR="005E07F9" w:rsidRPr="64DCE1E3">
        <w:rPr>
          <w:rFonts w:ascii="Calibri" w:eastAsia="Times New Roman" w:hAnsi="Calibri" w:cs="Calibri"/>
          <w:color w:val="000000" w:themeColor="text1"/>
          <w:lang w:eastAsia="pl-PL"/>
        </w:rPr>
        <w:t>”</w:t>
      </w:r>
      <w:r w:rsidR="54206DED" w:rsidRPr="64DCE1E3">
        <w:rPr>
          <w:rFonts w:ascii="Calibri" w:eastAsia="Times New Roman" w:hAnsi="Calibri" w:cs="Calibri"/>
          <w:color w:val="000000" w:themeColor="text1"/>
          <w:lang w:eastAsia="pl-PL"/>
        </w:rPr>
        <w:t>,</w:t>
      </w:r>
    </w:p>
    <w:p w14:paraId="028557E8" w14:textId="14848343" w:rsidR="000A616C" w:rsidRDefault="00932D4F" w:rsidP="0A6C56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 w:themeColor="text1"/>
          <w:lang w:eastAsia="pl-PL"/>
        </w:rPr>
      </w:pPr>
      <w:r w:rsidRPr="64DCE1E3">
        <w:rPr>
          <w:rFonts w:ascii="Calibri" w:eastAsia="Times New Roman" w:hAnsi="Calibri" w:cs="Calibri"/>
          <w:b/>
          <w:bCs/>
          <w:lang w:eastAsia="pl-PL"/>
        </w:rPr>
        <w:t>Demonstrator Baterii </w:t>
      </w:r>
      <w:r w:rsidRPr="64DCE1E3">
        <w:rPr>
          <w:rFonts w:ascii="Calibri" w:eastAsia="Times New Roman" w:hAnsi="Calibri" w:cs="Calibri"/>
          <w:lang w:eastAsia="pl-PL"/>
        </w:rPr>
        <w:t xml:space="preserve">– </w:t>
      </w:r>
      <w:r w:rsidR="008054FA">
        <w:rPr>
          <w:rFonts w:ascii="Calibri" w:eastAsia="Times New Roman" w:hAnsi="Calibri" w:cs="Calibri"/>
          <w:lang w:eastAsia="pl-PL"/>
        </w:rPr>
        <w:t xml:space="preserve">Bateria </w:t>
      </w:r>
      <w:r w:rsidR="00155BD6">
        <w:rPr>
          <w:rFonts w:ascii="Calibri" w:eastAsia="Times New Roman" w:hAnsi="Calibri" w:cs="Calibri"/>
          <w:lang w:eastAsia="pl-PL"/>
        </w:rPr>
        <w:t>wykonana</w:t>
      </w:r>
      <w:r w:rsidR="6DF8B30C" w:rsidRPr="64DCE1E3">
        <w:rPr>
          <w:rFonts w:ascii="Calibri" w:eastAsia="Times New Roman" w:hAnsi="Calibri" w:cs="Calibri"/>
          <w:lang w:eastAsia="pl-PL"/>
        </w:rPr>
        <w:t xml:space="preserve"> w toku prac badawczo-rozwojowych Etapu II Strumienia „Bateria”,</w:t>
      </w:r>
      <w:r w:rsidR="008420B8">
        <w:rPr>
          <w:rFonts w:ascii="Calibri" w:eastAsia="Times New Roman" w:hAnsi="Calibri" w:cs="Calibri"/>
          <w:lang w:eastAsia="pl-PL"/>
        </w:rPr>
        <w:t xml:space="preserve"> </w:t>
      </w:r>
      <w:r w:rsidR="4EB0009C" w:rsidRPr="64DCE1E3">
        <w:rPr>
          <w:rFonts w:ascii="Calibri" w:eastAsia="Times New Roman" w:hAnsi="Calibri" w:cs="Calibri"/>
          <w:lang w:eastAsia="pl-PL"/>
        </w:rPr>
        <w:t>spełniająca Wymagania Obli</w:t>
      </w:r>
      <w:r w:rsidR="008420B8">
        <w:rPr>
          <w:rFonts w:ascii="Calibri" w:eastAsia="Times New Roman" w:hAnsi="Calibri" w:cs="Calibri"/>
          <w:lang w:eastAsia="pl-PL"/>
        </w:rPr>
        <w:t>gatoryjne wskazane w Tabeli nr 2 poniż</w:t>
      </w:r>
      <w:r w:rsidR="008054FA">
        <w:rPr>
          <w:rFonts w:ascii="Calibri" w:eastAsia="Times New Roman" w:hAnsi="Calibri" w:cs="Calibri"/>
          <w:lang w:eastAsia="pl-PL"/>
        </w:rPr>
        <w:t>ej</w:t>
      </w:r>
      <w:r w:rsidR="008420B8">
        <w:rPr>
          <w:rFonts w:ascii="Calibri" w:eastAsia="Times New Roman" w:hAnsi="Calibri" w:cs="Calibri"/>
          <w:lang w:eastAsia="pl-PL"/>
        </w:rPr>
        <w:t xml:space="preserve"> oraz demonstrująca działanie opracowanej Technologii Ogniw galwanicznych. Jest to</w:t>
      </w:r>
      <w:r w:rsidR="6DF8B30C" w:rsidRPr="64DCE1E3">
        <w:rPr>
          <w:rFonts w:ascii="Calibri" w:eastAsia="Times New Roman" w:hAnsi="Calibri" w:cs="Calibri"/>
          <w:lang w:eastAsia="pl-PL"/>
        </w:rPr>
        <w:t xml:space="preserve"> również </w:t>
      </w:r>
      <w:r w:rsidR="00811E0E" w:rsidRPr="64DCE1E3">
        <w:rPr>
          <w:rFonts w:ascii="Calibri" w:eastAsia="Times New Roman" w:hAnsi="Calibri" w:cs="Calibri"/>
          <w:lang w:eastAsia="pl-PL"/>
        </w:rPr>
        <w:t xml:space="preserve">kategoria </w:t>
      </w:r>
      <w:r w:rsidRPr="64DCE1E3">
        <w:rPr>
          <w:rFonts w:ascii="Calibri" w:eastAsia="Times New Roman" w:hAnsi="Calibri" w:cs="Calibri"/>
          <w:lang w:eastAsia="pl-PL"/>
        </w:rPr>
        <w:t>wymaga</w:t>
      </w:r>
      <w:r w:rsidR="00811E0E" w:rsidRPr="64DCE1E3">
        <w:rPr>
          <w:rFonts w:ascii="Calibri" w:eastAsia="Times New Roman" w:hAnsi="Calibri" w:cs="Calibri"/>
          <w:lang w:eastAsia="pl-PL"/>
        </w:rPr>
        <w:t>ń</w:t>
      </w:r>
      <w:r w:rsidRPr="64DCE1E3">
        <w:rPr>
          <w:rFonts w:ascii="Calibri" w:eastAsia="Times New Roman" w:hAnsi="Calibri" w:cs="Calibri"/>
          <w:lang w:eastAsia="pl-PL"/>
        </w:rPr>
        <w:t xml:space="preserve"> związan</w:t>
      </w:r>
      <w:r w:rsidR="00811E0E" w:rsidRPr="64DCE1E3">
        <w:rPr>
          <w:rFonts w:ascii="Calibri" w:eastAsia="Times New Roman" w:hAnsi="Calibri" w:cs="Calibri"/>
          <w:lang w:eastAsia="pl-PL"/>
        </w:rPr>
        <w:t>ych</w:t>
      </w:r>
      <w:r w:rsidRPr="64DCE1E3">
        <w:rPr>
          <w:rFonts w:ascii="Calibri" w:eastAsia="Times New Roman" w:hAnsi="Calibri" w:cs="Calibri"/>
          <w:lang w:eastAsia="pl-PL"/>
        </w:rPr>
        <w:t xml:space="preserve"> z Demonstratorem Baterii</w:t>
      </w:r>
      <w:r w:rsidR="005E07F9" w:rsidRPr="64DCE1E3">
        <w:rPr>
          <w:rFonts w:ascii="Calibri" w:eastAsia="Times New Roman" w:hAnsi="Calibri" w:cs="Calibri"/>
          <w:lang w:eastAsia="pl-PL"/>
        </w:rPr>
        <w:t xml:space="preserve">, </w:t>
      </w:r>
    </w:p>
    <w:p w14:paraId="51D263C4" w14:textId="4A836D41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Granica Błędu – </w:t>
      </w:r>
      <w:r w:rsidRPr="002D560E">
        <w:rPr>
          <w:rFonts w:ascii="Calibri" w:eastAsia="Times New Roman" w:hAnsi="Calibri" w:cs="Calibri"/>
          <w:lang w:eastAsia="pl-PL"/>
        </w:rPr>
        <w:t>oznacza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określone w ramach Załącznika nr 1 do Regulaminu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dopuszczalne odstępstwo Wyników Prac</w:t>
      </w:r>
      <w:r w:rsidR="003F2194">
        <w:rPr>
          <w:rFonts w:ascii="Calibri" w:eastAsia="Times New Roman" w:hAnsi="Calibri" w:cs="Calibri"/>
          <w:lang w:eastAsia="pl-PL"/>
        </w:rPr>
        <w:t xml:space="preserve"> B+R</w:t>
      </w:r>
      <w:r w:rsidRPr="002D560E">
        <w:rPr>
          <w:rFonts w:ascii="Calibri" w:eastAsia="Times New Roman" w:hAnsi="Calibri" w:cs="Calibri"/>
          <w:lang w:eastAsia="pl-PL"/>
        </w:rPr>
        <w:t xml:space="preserve"> Etapu względem założeń zawartych przez Uczestnika Przedsięwzięcia we Wniosku uznawane za dopuszczalne i wiążące się z częściową płatnością wynagrodzenia (w zakresie Wynagrodzenia Podstawowego), pomimo niewykonania Wyniku Prac</w:t>
      </w:r>
      <w:r w:rsidR="003F2194">
        <w:rPr>
          <w:rFonts w:ascii="Calibri" w:eastAsia="Times New Roman" w:hAnsi="Calibri" w:cs="Calibri"/>
          <w:lang w:eastAsia="pl-PL"/>
        </w:rPr>
        <w:t xml:space="preserve"> B+R</w:t>
      </w:r>
      <w:r w:rsidRPr="002D560E">
        <w:rPr>
          <w:rFonts w:ascii="Calibri" w:eastAsia="Times New Roman" w:hAnsi="Calibri" w:cs="Calibri"/>
          <w:lang w:eastAsia="pl-PL"/>
        </w:rPr>
        <w:t xml:space="preserve"> Etapu w pełni zgodnie z Wnioskiem; </w:t>
      </w:r>
    </w:p>
    <w:p w14:paraId="7B88AD72" w14:textId="72EEDD74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Kamień Milowy –</w:t>
      </w:r>
      <w:r w:rsidRPr="002D560E">
        <w:rPr>
          <w:rFonts w:ascii="Calibri" w:eastAsia="Times New Roman" w:hAnsi="Calibri" w:cs="Calibri"/>
          <w:lang w:eastAsia="pl-PL"/>
        </w:rPr>
        <w:t> 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 </w:t>
      </w:r>
    </w:p>
    <w:p w14:paraId="4572F7AF" w14:textId="5CFA0156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Komercjalizacja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udziałem w przychodzie z komercjalizacji rozwiązań realizowanych w ramach Przedsięwzięcia. </w:t>
      </w:r>
    </w:p>
    <w:p w14:paraId="6694C56B" w14:textId="37F2520F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Koszt B+R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kosztem realizacji poszczególnych Etapów. </w:t>
      </w:r>
    </w:p>
    <w:p w14:paraId="746699B2" w14:textId="1B76C504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color w:val="000000"/>
          <w:lang w:eastAsia="pl-PL"/>
        </w:rPr>
        <w:t>Ogniwo galwaniczne </w:t>
      </w:r>
      <w:r w:rsidRPr="002D560E">
        <w:rPr>
          <w:rFonts w:ascii="Calibri" w:eastAsia="Times New Roman" w:hAnsi="Calibri" w:cs="Calibri"/>
          <w:color w:val="000000"/>
          <w:lang w:eastAsia="pl-PL"/>
        </w:rPr>
        <w:t>– układ złożony z dwóch elektrod zanurzonych w elektrolicie. Ogniwo</w:t>
      </w:r>
      <w:r w:rsidR="00811E0E">
        <w:rPr>
          <w:rFonts w:ascii="Calibri" w:eastAsia="Times New Roman" w:hAnsi="Calibri" w:cs="Calibri"/>
          <w:color w:val="000000"/>
          <w:lang w:eastAsia="pl-PL"/>
        </w:rPr>
        <w:t xml:space="preserve"> galwaniczne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 ma mieć możliwość ładowania</w:t>
      </w:r>
      <w:r w:rsidR="00811E0E">
        <w:rPr>
          <w:rFonts w:ascii="Calibri" w:eastAsia="Times New Roman" w:hAnsi="Calibri" w:cs="Calibri"/>
          <w:color w:val="000000"/>
          <w:lang w:eastAsia="pl-PL"/>
        </w:rPr>
        <w:t xml:space="preserve"> (ma charakter ogniwa wtórnego)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, podczas którego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gniwo jest odbiornikiem energii elektrycznej i przetwarza tę energię w energię chemiczną wewnątrz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gniwa oraz rozładowania - podczas którego energia chemiczna zgromadzona w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 xml:space="preserve">gniwie przemieniana jest w energię elektryczną, przez co </w:t>
      </w:r>
      <w:r w:rsidR="00811E0E">
        <w:rPr>
          <w:rFonts w:ascii="Calibri" w:eastAsia="Times New Roman" w:hAnsi="Calibri" w:cs="Calibri"/>
          <w:color w:val="000000"/>
          <w:lang w:eastAsia="pl-PL"/>
        </w:rPr>
        <w:t>O</w:t>
      </w:r>
      <w:r w:rsidRPr="002D560E">
        <w:rPr>
          <w:rFonts w:ascii="Calibri" w:eastAsia="Times New Roman" w:hAnsi="Calibri" w:cs="Calibri"/>
          <w:color w:val="000000"/>
          <w:lang w:eastAsia="pl-PL"/>
        </w:rPr>
        <w:t>gniwo staje się źródłem prądu. </w:t>
      </w:r>
    </w:p>
    <w:p w14:paraId="1F233D39" w14:textId="32B034CA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Prototyp</w:t>
      </w:r>
      <w:r w:rsidRPr="002D560E">
        <w:rPr>
          <w:rFonts w:ascii="Calibri" w:eastAsia="Times New Roman" w:hAnsi="Calibri" w:cs="Calibri"/>
          <w:lang w:eastAsia="pl-PL"/>
        </w:rPr>
        <w:t> </w:t>
      </w:r>
      <w:r w:rsidRPr="002D560E">
        <w:rPr>
          <w:rFonts w:ascii="Calibri" w:eastAsia="Times New Roman" w:hAnsi="Calibri" w:cs="Calibri"/>
          <w:b/>
          <w:bCs/>
          <w:lang w:eastAsia="pl-PL"/>
        </w:rPr>
        <w:t>Ogniwa</w:t>
      </w:r>
      <w:r w:rsidRPr="002D560E">
        <w:rPr>
          <w:rFonts w:ascii="Calibri" w:eastAsia="Times New Roman" w:hAnsi="Calibri" w:cs="Calibri"/>
          <w:lang w:eastAsia="pl-PL"/>
        </w:rPr>
        <w:t xml:space="preserve"> – </w:t>
      </w:r>
      <w:r w:rsidR="00811E0E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811E0E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811E0E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Prototypem Ogniwa</w:t>
      </w:r>
      <w:r w:rsidR="00811E0E">
        <w:rPr>
          <w:rFonts w:ascii="Calibri" w:eastAsia="Times New Roman" w:hAnsi="Calibri" w:cs="Calibri"/>
          <w:lang w:eastAsia="pl-PL"/>
        </w:rPr>
        <w:t>; również efekt prac badawczo-rozwojowych Etapu I Strumienia „Bateria”,</w:t>
      </w:r>
    </w:p>
    <w:p w14:paraId="5117F241" w14:textId="412B97A1" w:rsidR="00932D4F" w:rsidRPr="002D560E" w:rsidRDefault="00932D4F" w:rsidP="7DE40AB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7DE40ABB">
        <w:rPr>
          <w:rFonts w:ascii="Calibri" w:eastAsia="Times New Roman" w:hAnsi="Calibri" w:cs="Calibri"/>
          <w:b/>
          <w:bCs/>
          <w:lang w:eastAsia="pl-PL"/>
        </w:rPr>
        <w:t>Strumień </w:t>
      </w:r>
      <w:r w:rsidRPr="7DE40ABB">
        <w:rPr>
          <w:rFonts w:ascii="Calibri" w:eastAsia="Times New Roman" w:hAnsi="Calibri" w:cs="Calibri"/>
          <w:lang w:eastAsia="pl-PL"/>
        </w:rPr>
        <w:t xml:space="preserve">– wyodrębniona część działań (w tym prac badawczo-rozwojowych) prowadzonych w ramach Przedsięwzięcia </w:t>
      </w:r>
      <w:r w:rsidR="20EE6166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20EE6166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Times New Roman" w:hAnsi="Calibri" w:cs="Calibri"/>
          <w:lang w:eastAsia="pl-PL"/>
        </w:rPr>
        <w:t xml:space="preserve"> mająca na celu opracowanie w ramach prac B+R odpowiednio Prototypu (w ramach Etapu I) oraz Demonstratora (w ramach Etapu II). W ramach Przedsięwzięcia równolegle prowadzone będą dwa Strumienie – Strumień „Bateria” oraz Strumień „System”.  </w:t>
      </w:r>
    </w:p>
    <w:p w14:paraId="1EB58E44" w14:textId="0B451F5A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Technologia Ogniw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A341C4">
        <w:rPr>
          <w:rFonts w:ascii="Calibri" w:eastAsia="Times New Roman" w:hAnsi="Calibri" w:cs="Calibri"/>
          <w:lang w:eastAsia="pl-PL"/>
        </w:rPr>
        <w:t>a</w:t>
      </w:r>
      <w:r w:rsidRPr="002D560E">
        <w:rPr>
          <w:rFonts w:ascii="Calibri" w:eastAsia="Times New Roman" w:hAnsi="Calibri" w:cs="Calibri"/>
          <w:lang w:eastAsia="pl-PL"/>
        </w:rPr>
        <w:t xml:space="preserve"> z opracowywaną Technologią Ogniw</w:t>
      </w:r>
      <w:r w:rsidR="00A341C4">
        <w:rPr>
          <w:rFonts w:ascii="Calibri" w:eastAsia="Times New Roman" w:hAnsi="Calibri" w:cs="Calibri"/>
          <w:lang w:eastAsia="pl-PL"/>
        </w:rPr>
        <w:t xml:space="preserve"> galwanicznych</w:t>
      </w:r>
      <w:r w:rsidRPr="002D560E">
        <w:rPr>
          <w:rFonts w:ascii="Calibri" w:eastAsia="Times New Roman" w:hAnsi="Calibri" w:cs="Calibri"/>
          <w:lang w:eastAsia="pl-PL"/>
        </w:rPr>
        <w:t>, która zostanie zastosowana i zademonstrowana w ramach Prototypu Ogniwa oraz Demonstratora Baterii. </w:t>
      </w:r>
    </w:p>
    <w:p w14:paraId="361F9AB3" w14:textId="4FA4F34E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Tolerancja Technologiczna</w:t>
      </w:r>
      <w:r w:rsidRPr="06C02607">
        <w:rPr>
          <w:rFonts w:ascii="Calibri" w:eastAsia="Times New Roman" w:hAnsi="Calibri" w:cs="Calibri"/>
          <w:lang w:eastAsia="pl-PL"/>
        </w:rPr>
        <w:t xml:space="preserve"> - oznacza określone w ramach Załącznika nr 1 do Regulaminu dopuszczalne odstępstwo względem wymagań </w:t>
      </w:r>
      <w:r w:rsidR="419DC858" w:rsidRPr="06C02607">
        <w:rPr>
          <w:rFonts w:ascii="Calibri" w:eastAsia="Times New Roman" w:hAnsi="Calibri" w:cs="Calibri"/>
          <w:lang w:eastAsia="pl-PL"/>
        </w:rPr>
        <w:t xml:space="preserve">parametrów w </w:t>
      </w:r>
      <w:r w:rsidRPr="06C02607">
        <w:rPr>
          <w:rFonts w:ascii="Calibri" w:eastAsia="Times New Roman" w:hAnsi="Calibri" w:cs="Calibri"/>
          <w:lang w:eastAsia="pl-PL"/>
        </w:rPr>
        <w:t>Przedsięwzięci</w:t>
      </w:r>
      <w:r w:rsidR="3D18202B" w:rsidRPr="06C02607">
        <w:rPr>
          <w:rFonts w:ascii="Calibri" w:eastAsia="Times New Roman" w:hAnsi="Calibri" w:cs="Calibri"/>
          <w:lang w:eastAsia="pl-PL"/>
        </w:rPr>
        <w:t>u</w:t>
      </w:r>
      <w:r w:rsidRPr="06C02607">
        <w:rPr>
          <w:rFonts w:ascii="Calibri" w:eastAsia="Times New Roman" w:hAnsi="Calibri" w:cs="Calibri"/>
          <w:lang w:eastAsia="pl-PL"/>
        </w:rPr>
        <w:t>, uznawan</w:t>
      </w:r>
      <w:r w:rsidR="781E3877" w:rsidRPr="06C02607">
        <w:rPr>
          <w:rFonts w:ascii="Calibri" w:eastAsia="Times New Roman" w:hAnsi="Calibri" w:cs="Calibri"/>
          <w:lang w:eastAsia="pl-PL"/>
        </w:rPr>
        <w:t>ych</w:t>
      </w:r>
      <w:r w:rsidRPr="06C02607">
        <w:rPr>
          <w:rFonts w:ascii="Calibri" w:eastAsia="Times New Roman" w:hAnsi="Calibri" w:cs="Calibri"/>
          <w:lang w:eastAsia="pl-PL"/>
        </w:rPr>
        <w:t xml:space="preserve"> za dopuszczalne ze względu na innowacyjny charakter rozwiązań technologicznych oraz znaczną różnicę skali instalacji w obu etapach Przedsięwzięcia; </w:t>
      </w:r>
    </w:p>
    <w:p w14:paraId="1370F58B" w14:textId="5BD04EC5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Wykonawca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stawia</w:t>
      </w:r>
      <w:r w:rsidR="00A341C4">
        <w:rPr>
          <w:rFonts w:ascii="Calibri" w:eastAsia="Times New Roman" w:hAnsi="Calibri" w:cs="Calibri"/>
          <w:lang w:eastAsia="pl-PL"/>
        </w:rPr>
        <w:t>nych</w:t>
      </w:r>
      <w:r w:rsidRPr="002D560E">
        <w:rPr>
          <w:rFonts w:ascii="Calibri" w:eastAsia="Times New Roman" w:hAnsi="Calibri" w:cs="Calibri"/>
          <w:lang w:eastAsia="pl-PL"/>
        </w:rPr>
        <w:t xml:space="preserve"> względem Wykonawcy. </w:t>
      </w:r>
    </w:p>
    <w:p w14:paraId="6F888692" w14:textId="77777777" w:rsidR="00932D4F" w:rsidRPr="002D560E" w:rsidRDefault="00932D4F" w:rsidP="00932D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Zadanie Badawcze – </w:t>
      </w:r>
      <w:r w:rsidRPr="002D560E">
        <w:rPr>
          <w:rFonts w:ascii="Calibri" w:eastAsia="Times New Roman" w:hAnsi="Calibri" w:cs="Calibri"/>
          <w:lang w:eastAsia="pl-PL"/>
        </w:rPr>
        <w:t>wydzielony w Harmonogramie zakres Prac B+R prowadzonych przez Wykonawcę i zwieńczonych Kamieniem Milowym; </w:t>
      </w:r>
    </w:p>
    <w:p w14:paraId="14500F7D" w14:textId="003EE1C5" w:rsidR="004F25BE" w:rsidRDefault="004F25BE" w:rsidP="5E4288B9">
      <w:pPr>
        <w:rPr>
          <w:rFonts w:ascii="Calibri" w:eastAsia="Calibri" w:hAnsi="Calibri" w:cs="Calibri"/>
          <w:color w:val="000000" w:themeColor="text1"/>
        </w:rPr>
      </w:pPr>
    </w:p>
    <w:p w14:paraId="0767FFF0" w14:textId="37FF87BD" w:rsidR="00AA4DD8" w:rsidRDefault="00AA4DD8" w:rsidP="5E4288B9">
      <w:pPr>
        <w:rPr>
          <w:rFonts w:ascii="Calibri" w:eastAsia="Calibri" w:hAnsi="Calibri" w:cs="Calibri"/>
          <w:color w:val="000000" w:themeColor="text1"/>
        </w:rPr>
      </w:pPr>
    </w:p>
    <w:p w14:paraId="61073134" w14:textId="77777777" w:rsidR="00AA4DD8" w:rsidRDefault="00AA4DD8" w:rsidP="5E4288B9">
      <w:pPr>
        <w:rPr>
          <w:rFonts w:ascii="Calibri" w:eastAsia="Calibri" w:hAnsi="Calibri" w:cs="Calibri"/>
          <w:color w:val="000000" w:themeColor="text1"/>
        </w:rPr>
      </w:pPr>
    </w:p>
    <w:p w14:paraId="4C33EB8A" w14:textId="4830D45F" w:rsidR="00932D4F" w:rsidRDefault="004F25BE" w:rsidP="5E4288B9">
      <w:pPr>
        <w:rPr>
          <w:rFonts w:ascii="Calibri" w:eastAsia="Calibri" w:hAnsi="Calibri" w:cs="Calibri"/>
          <w:b/>
          <w:i/>
          <w:color w:val="000000" w:themeColor="text1"/>
        </w:rPr>
      </w:pPr>
      <w:r w:rsidRPr="0A6C56C1">
        <w:rPr>
          <w:rFonts w:ascii="Calibri" w:eastAsia="Calibri" w:hAnsi="Calibri" w:cs="Calibri"/>
          <w:b/>
          <w:bCs/>
          <w:i/>
          <w:iCs/>
          <w:color w:val="000000" w:themeColor="text1"/>
        </w:rPr>
        <w:t>Dla Strumienia „System”:</w:t>
      </w:r>
    </w:p>
    <w:p w14:paraId="4C955D64" w14:textId="7B3ED822" w:rsidR="3132BAB7" w:rsidRPr="001A200C" w:rsidRDefault="3132BAB7" w:rsidP="0085136E">
      <w:pPr>
        <w:spacing w:line="240" w:lineRule="auto"/>
      </w:pPr>
      <w:r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Bateria </w:t>
      </w:r>
      <w:r w:rsidR="4C1DBD53"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S</w:t>
      </w:r>
      <w:r w:rsidRPr="07FAF38F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ystemowa –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>jest to</w:t>
      </w:r>
      <w:r w:rsidR="00D439E7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element Systemu 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Magazynowania E</w:t>
      </w:r>
      <w:r w:rsidR="00D439E7" w:rsidRPr="07FAF38F">
        <w:rPr>
          <w:rFonts w:ascii="Calibri" w:eastAsia="Times New Roman" w:hAnsi="Calibri" w:cs="Calibri"/>
          <w:color w:val="000000" w:themeColor="text1"/>
          <w:lang w:eastAsia="pl-PL"/>
        </w:rPr>
        <w:t>nergii</w:t>
      </w:r>
      <w:r w:rsidR="00041B6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odpowiadający za magazynowanie energii elektrycznej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, składający się co najmniej z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456BE" w:rsidRPr="07FAF38F">
        <w:rPr>
          <w:rFonts w:ascii="Calibri" w:eastAsia="Times New Roman" w:hAnsi="Calibri" w:cs="Calibri"/>
          <w:color w:val="000000" w:themeColor="text1"/>
          <w:lang w:eastAsia="pl-PL"/>
        </w:rPr>
        <w:t>magazyn</w:t>
      </w:r>
      <w:r w:rsidR="003C3E9F" w:rsidRPr="07FAF38F">
        <w:rPr>
          <w:rFonts w:ascii="Calibri" w:eastAsia="Times New Roman" w:hAnsi="Calibri" w:cs="Calibri"/>
          <w:color w:val="000000" w:themeColor="text1"/>
          <w:lang w:eastAsia="pl-PL"/>
        </w:rPr>
        <w:t>u</w:t>
      </w:r>
      <w:r w:rsidR="00F456BE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energii</w:t>
      </w:r>
      <w:r w:rsidR="00FE13D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E92B64" w:rsidRPr="07FAF38F">
        <w:rPr>
          <w:rFonts w:ascii="Calibri" w:eastAsia="Times New Roman" w:hAnsi="Calibri" w:cs="Calibri"/>
          <w:color w:val="000000" w:themeColor="text1"/>
          <w:lang w:eastAsia="pl-PL"/>
        </w:rPr>
        <w:t>(zapewnianego przez Wykonawcę we</w:t>
      </w:r>
      <w:r w:rsidR="002766F1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własnym zakresie; w ramach ww. magazynu energii Wykonawca może również wykorzystać Baterię ze Strumienia „Bateria”) </w:t>
      </w:r>
      <w:r w:rsidR="00FE13D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oraz </w:t>
      </w:r>
      <w:r w:rsidR="00DC61CB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pozostałych </w:t>
      </w:r>
      <w:r w:rsidR="006814C5" w:rsidRPr="07FAF38F">
        <w:rPr>
          <w:rFonts w:ascii="Calibri" w:eastAsia="Times New Roman" w:hAnsi="Calibri" w:cs="Calibri"/>
          <w:color w:val="000000" w:themeColor="text1"/>
          <w:lang w:eastAsia="pl-PL"/>
        </w:rPr>
        <w:t>innych</w:t>
      </w:r>
      <w:r w:rsidR="00713D93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komponentów, umożliwiających pracę Baterii Systemowej w warunkach na zewnątrz budynku</w:t>
      </w:r>
      <w:r w:rsidR="00C00185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(</w:t>
      </w:r>
      <w:r w:rsidR="00F21686" w:rsidRPr="07FAF38F">
        <w:rPr>
          <w:rFonts w:ascii="Calibri" w:eastAsia="Times New Roman" w:hAnsi="Calibri" w:cs="Calibri"/>
          <w:color w:val="000000" w:themeColor="text1"/>
          <w:lang w:eastAsia="pl-PL"/>
        </w:rPr>
        <w:t>tzn.</w:t>
      </w:r>
      <w:r w:rsidR="00C336A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przy temperaturze zewnętrznej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z przedziału od -20</w:t>
      </w:r>
      <w:r w:rsidR="000A6FCD" w:rsidRPr="07FAF38F">
        <w:rPr>
          <w:rFonts w:ascii="Calibri" w:eastAsia="Times New Roman" w:hAnsi="Calibri" w:cs="Calibri"/>
          <w:color w:val="000000" w:themeColor="text1"/>
          <w:lang w:eastAsia="pl-PL"/>
        </w:rPr>
        <w:t>°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>C do 35</w:t>
      </w:r>
      <w:r w:rsidR="000A6FCD" w:rsidRPr="07FAF38F">
        <w:rPr>
          <w:rFonts w:ascii="Calibri" w:eastAsia="Times New Roman" w:hAnsi="Calibri" w:cs="Calibri"/>
          <w:color w:val="000000" w:themeColor="text1"/>
          <w:lang w:eastAsia="pl-PL"/>
        </w:rPr>
        <w:t>°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>C przy wilgotności względnej do 90% oraz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E634F0" w:rsidRPr="07FAF38F">
        <w:rPr>
          <w:rFonts w:ascii="Calibri" w:eastAsia="Times New Roman" w:hAnsi="Calibri" w:cs="Calibri"/>
          <w:color w:val="000000" w:themeColor="text1"/>
          <w:lang w:eastAsia="pl-PL"/>
        </w:rPr>
        <w:t>przy zapewnieniu odporności</w:t>
      </w:r>
      <w:r w:rsidR="00383FCD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na warunki atmosferyczne</w:t>
      </w:r>
      <w:r w:rsidR="0019111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F21686" w:rsidRPr="07FAF38F">
        <w:rPr>
          <w:rFonts w:ascii="Calibri" w:eastAsia="Times New Roman" w:hAnsi="Calibri" w:cs="Calibri"/>
          <w:color w:val="000000" w:themeColor="text1"/>
          <w:lang w:eastAsia="pl-PL"/>
        </w:rPr>
        <w:t>w szczególności</w:t>
      </w:r>
      <w:r w:rsidR="00191119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śnieg, deszcz, bezpośrednie słońce</w:t>
      </w:r>
      <w:r w:rsidR="00134546" w:rsidRPr="07FAF38F">
        <w:rPr>
          <w:rFonts w:ascii="Calibri" w:eastAsia="Times New Roman" w:hAnsi="Calibri" w:cs="Calibri"/>
          <w:color w:val="000000" w:themeColor="text1"/>
          <w:lang w:eastAsia="pl-PL"/>
        </w:rPr>
        <w:t>)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>.</w:t>
      </w:r>
      <w:r w:rsidR="004712F2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="001A200C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Bateria Systemowa ponadto musi mieć zaimplementowane rozwiązania </w:t>
      </w:r>
      <w:r w:rsidR="001A200C">
        <w:t>zapewniające</w:t>
      </w:r>
      <w:r w:rsidR="004712F2">
        <w:t xml:space="preserve"> odpowiednie warunki pracy komponentów i podzespołów znajdujących się w obudowie Baterii Systemowej np. poprzez chłodzenie, ogrzewanie lub/i wentylację, </w:t>
      </w:r>
      <w:r w:rsidR="001A200C">
        <w:t>chyba, że</w:t>
      </w:r>
      <w:r w:rsidR="004A454D">
        <w:t xml:space="preserve"> parametry pracy zastosowanych o</w:t>
      </w:r>
      <w:r w:rsidR="001A200C">
        <w:t>gniw galwanicznych</w:t>
      </w:r>
      <w:r w:rsidR="004A454D">
        <w:t xml:space="preserve"> zastosowanego magazynu energii</w:t>
      </w:r>
      <w:r w:rsidR="001A200C">
        <w:t xml:space="preserve"> nie wymagają tego. </w:t>
      </w:r>
      <w:r w:rsidR="0010528E" w:rsidRPr="07FAF38F">
        <w:rPr>
          <w:rFonts w:ascii="Calibri" w:eastAsia="Times New Roman" w:hAnsi="Calibri" w:cs="Calibri"/>
          <w:color w:val="000000" w:themeColor="text1"/>
          <w:lang w:eastAsia="pl-PL"/>
        </w:rPr>
        <w:t>Bateria Systemowa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 zostanie </w:t>
      </w:r>
      <w:r w:rsidR="00277B71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dostarczona i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użyta </w:t>
      </w:r>
      <w:r w:rsidR="002609F2" w:rsidRPr="07FAF38F">
        <w:rPr>
          <w:rFonts w:ascii="Calibri" w:eastAsia="Times New Roman" w:hAnsi="Calibri" w:cs="Calibri"/>
          <w:color w:val="000000" w:themeColor="text1"/>
          <w:lang w:eastAsia="pl-PL"/>
        </w:rPr>
        <w:t xml:space="preserve">przez Wykonawcę </w:t>
      </w:r>
      <w:r w:rsidRPr="07FAF38F">
        <w:rPr>
          <w:rFonts w:ascii="Calibri" w:eastAsia="Times New Roman" w:hAnsi="Calibri" w:cs="Calibri"/>
          <w:color w:val="000000" w:themeColor="text1"/>
          <w:lang w:eastAsia="pl-PL"/>
        </w:rPr>
        <w:t>w Strumieniu “System” do wykazania funkcjonalności Demonstratora Systemu Magazynowania Energii</w:t>
      </w:r>
      <w:r w:rsidR="00FC50D1" w:rsidRPr="07FAF38F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4ADCAFC8" w14:textId="7B603C89" w:rsidR="004F25BE" w:rsidRPr="002D560E" w:rsidRDefault="004F25BE" w:rsidP="0A6C56C1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7FAF38F">
        <w:rPr>
          <w:rFonts w:ascii="Calibri" w:eastAsia="Times New Roman" w:hAnsi="Calibri" w:cs="Calibri"/>
          <w:b/>
          <w:bCs/>
          <w:lang w:eastAsia="pl-PL"/>
        </w:rPr>
        <w:t>Demonstrator Systemu </w:t>
      </w:r>
      <w:r w:rsidRPr="07FAF38F">
        <w:rPr>
          <w:rFonts w:ascii="Calibri" w:eastAsia="Times New Roman" w:hAnsi="Calibri" w:cs="Calibri"/>
          <w:lang w:eastAsia="pl-PL"/>
        </w:rPr>
        <w:t xml:space="preserve">– </w:t>
      </w:r>
      <w:r w:rsidR="000C22C5" w:rsidRPr="07FAF38F">
        <w:rPr>
          <w:rFonts w:ascii="Calibri" w:eastAsia="Times New Roman" w:hAnsi="Calibri" w:cs="Calibri"/>
          <w:lang w:eastAsia="pl-PL"/>
        </w:rPr>
        <w:t>System Magazynowania Energii wykonany w toku prac badawczo-rozwojowych Etapu II Strumienia „System”</w:t>
      </w:r>
      <w:r w:rsidR="0095265C" w:rsidRPr="07FAF38F">
        <w:rPr>
          <w:rFonts w:ascii="Calibri" w:eastAsia="Times New Roman" w:hAnsi="Calibri" w:cs="Calibri"/>
          <w:lang w:eastAsia="pl-PL"/>
        </w:rPr>
        <w:t xml:space="preserve">, spełniający Wymagania Obligatoryjne wskazane w 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Tabeli nr 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 poniżej. Jest to </w:t>
      </w:r>
      <w:r w:rsidR="735E158A" w:rsidRPr="07FAF38F">
        <w:rPr>
          <w:rFonts w:ascii="Calibri" w:eastAsia="Times New Roman" w:hAnsi="Calibri" w:cs="Calibri"/>
          <w:lang w:eastAsia="pl-PL"/>
        </w:rPr>
        <w:t>również kategoria wymagań związanych z Demonstratorem</w:t>
      </w:r>
      <w:r w:rsidR="00B273D3" w:rsidRPr="07FAF38F">
        <w:rPr>
          <w:rFonts w:ascii="Calibri" w:eastAsia="Times New Roman" w:hAnsi="Calibri" w:cs="Calibri"/>
          <w:lang w:eastAsia="pl-PL"/>
        </w:rPr>
        <w:t xml:space="preserve"> Systemu</w:t>
      </w:r>
      <w:r w:rsidR="735E158A" w:rsidRPr="07FAF38F">
        <w:rPr>
          <w:rFonts w:ascii="Calibri" w:eastAsia="Times New Roman" w:hAnsi="Calibri" w:cs="Calibri"/>
          <w:lang w:eastAsia="pl-PL"/>
        </w:rPr>
        <w:t>,</w:t>
      </w:r>
    </w:p>
    <w:p w14:paraId="177A0BAC" w14:textId="61B94FB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Granica Błędu – </w:t>
      </w:r>
      <w:r w:rsidRPr="002D560E">
        <w:rPr>
          <w:rFonts w:ascii="Calibri" w:eastAsia="Times New Roman" w:hAnsi="Calibri" w:cs="Calibri"/>
          <w:lang w:eastAsia="pl-PL"/>
        </w:rPr>
        <w:t>oznacza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>określone w ramach Załącznika nr 1 do Regulaminu</w:t>
      </w:r>
      <w:r w:rsidRPr="002D560E">
        <w:rPr>
          <w:rFonts w:ascii="Calibri" w:eastAsia="Times New Roman" w:hAnsi="Calibri" w:cs="Calibri"/>
          <w:b/>
          <w:bCs/>
          <w:lang w:eastAsia="pl-PL"/>
        </w:rPr>
        <w:t> </w:t>
      </w:r>
      <w:r w:rsidRPr="002D560E">
        <w:rPr>
          <w:rFonts w:ascii="Calibri" w:eastAsia="Times New Roman" w:hAnsi="Calibri" w:cs="Calibri"/>
          <w:lang w:eastAsia="pl-PL"/>
        </w:rPr>
        <w:t xml:space="preserve">dopuszczalne odstępstwo Wyników Prac </w:t>
      </w:r>
      <w:r w:rsidR="003F2194">
        <w:rPr>
          <w:rFonts w:ascii="Calibri" w:eastAsia="Times New Roman" w:hAnsi="Calibri" w:cs="Calibri"/>
          <w:lang w:eastAsia="pl-PL"/>
        </w:rPr>
        <w:t xml:space="preserve">B+R </w:t>
      </w:r>
      <w:r w:rsidRPr="002D560E">
        <w:rPr>
          <w:rFonts w:ascii="Calibri" w:eastAsia="Times New Roman" w:hAnsi="Calibri" w:cs="Calibri"/>
          <w:lang w:eastAsia="pl-PL"/>
        </w:rPr>
        <w:t>Etapu względem założeń zawartych przez Uczestnika Przedsięwzięcia we Wniosku uznawane za dopuszczalne i wiążące się z częściową płatnością wynagrodzenia (w zakresie Wynagrodzenia Podstawowego), pomimo niewykonania Wyniku Prac</w:t>
      </w:r>
      <w:r w:rsidR="003F2194">
        <w:rPr>
          <w:rFonts w:ascii="Calibri" w:eastAsia="Times New Roman" w:hAnsi="Calibri" w:cs="Calibri"/>
          <w:lang w:eastAsia="pl-PL"/>
        </w:rPr>
        <w:t xml:space="preserve"> B+R </w:t>
      </w:r>
      <w:r w:rsidRPr="002D560E">
        <w:rPr>
          <w:rFonts w:ascii="Calibri" w:eastAsia="Times New Roman" w:hAnsi="Calibri" w:cs="Calibri"/>
          <w:lang w:eastAsia="pl-PL"/>
        </w:rPr>
        <w:t>Etapu w pełni zgodnie z Wnioskiem; </w:t>
      </w:r>
    </w:p>
    <w:p w14:paraId="401E8CE4" w14:textId="583B654C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Kamień Milowy –</w:t>
      </w:r>
      <w:r w:rsidRPr="002D560E">
        <w:rPr>
          <w:rFonts w:ascii="Calibri" w:eastAsia="Times New Roman" w:hAnsi="Calibri" w:cs="Calibri"/>
          <w:lang w:eastAsia="pl-PL"/>
        </w:rPr>
        <w:t> zdefiniowany w ramach Harmonogramu Etapu I, lub Etapu II efekt wskazanych w nim Zadań Badawczych, które Wykonawca zobowiązuje się osiągnąć w trakcie trwania danego Etapu. Kamień Milowy może dotyczyć w szczególności kwestii technicznych, operacyjnych lub prawnych dotyczących Rozwiązania; </w:t>
      </w:r>
    </w:p>
    <w:p w14:paraId="0AD0D98D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Komercjalizacja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udziałem w przychodzie z komercjalizacji rozwiązań realizowanych w ramach Przedsięwzięcia. </w:t>
      </w:r>
    </w:p>
    <w:p w14:paraId="0936B0E5" w14:textId="314DEAFB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Koszt B+R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kosztem realizacji poszczególnych Etapów. </w:t>
      </w:r>
    </w:p>
    <w:p w14:paraId="4CCAA38A" w14:textId="695F32D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Prototyp</w:t>
      </w:r>
      <w:r w:rsidRPr="002D560E">
        <w:rPr>
          <w:rFonts w:ascii="Calibri" w:eastAsia="Times New Roman" w:hAnsi="Calibri" w:cs="Calibri"/>
          <w:lang w:eastAsia="pl-PL"/>
        </w:rPr>
        <w:t> </w:t>
      </w:r>
      <w:r w:rsidRPr="002D560E">
        <w:rPr>
          <w:rFonts w:ascii="Calibri" w:eastAsia="Times New Roman" w:hAnsi="Calibri" w:cs="Calibri"/>
          <w:b/>
          <w:bCs/>
          <w:lang w:eastAsia="pl-PL"/>
        </w:rPr>
        <w:t>Systemu</w:t>
      </w:r>
      <w:r w:rsidRPr="002D560E">
        <w:rPr>
          <w:rFonts w:ascii="Calibri" w:eastAsia="Times New Roman" w:hAnsi="Calibri" w:cs="Calibri"/>
          <w:lang w:eastAsia="pl-PL"/>
        </w:rPr>
        <w:t xml:space="preserve"> – </w:t>
      </w:r>
      <w:r w:rsidR="00312185">
        <w:rPr>
          <w:rFonts w:ascii="Calibri" w:eastAsia="Times New Roman" w:hAnsi="Calibri" w:cs="Calibri"/>
          <w:lang w:eastAsia="pl-PL"/>
        </w:rPr>
        <w:t xml:space="preserve">efekt prac badawczo-rozwojowych Etapu I Strumienia „System”, składający się z Baterii Systemowej oraz Urządzenia Centralnego, spełniający Wymagania Obligatoryjne nr 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>.1-</w:t>
      </w:r>
      <w:r w:rsidR="00F16B57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 xml:space="preserve">.25 z Tabeli nr </w:t>
      </w:r>
      <w:r w:rsidR="00557E6C">
        <w:rPr>
          <w:rFonts w:ascii="Calibri" w:eastAsia="Times New Roman" w:hAnsi="Calibri" w:cs="Calibri"/>
          <w:lang w:eastAsia="pl-PL"/>
        </w:rPr>
        <w:t>6</w:t>
      </w:r>
      <w:r w:rsidR="00312185">
        <w:rPr>
          <w:rFonts w:ascii="Calibri" w:eastAsia="Times New Roman" w:hAnsi="Calibri" w:cs="Calibri"/>
          <w:lang w:eastAsia="pl-PL"/>
        </w:rPr>
        <w:t xml:space="preserve">. Jest to również </w:t>
      </w:r>
      <w:r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związan</w:t>
      </w:r>
      <w:r w:rsidR="00312185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z Prototypem Systemu Magazynowania Energii elektrycznej</w:t>
      </w:r>
      <w:r w:rsidR="00312185">
        <w:rPr>
          <w:rFonts w:ascii="Calibri" w:eastAsia="Times New Roman" w:hAnsi="Calibri" w:cs="Calibri"/>
          <w:lang w:eastAsia="pl-PL"/>
        </w:rPr>
        <w:t>.</w:t>
      </w:r>
      <w:r>
        <w:rPr>
          <w:rFonts w:ascii="Calibri" w:eastAsia="Times New Roman" w:hAnsi="Calibri" w:cs="Calibri"/>
          <w:lang w:eastAsia="pl-PL"/>
        </w:rPr>
        <w:t xml:space="preserve"> </w:t>
      </w:r>
    </w:p>
    <w:p w14:paraId="14F0C8B7" w14:textId="310160D6" w:rsidR="004F25BE" w:rsidRDefault="004F25BE" w:rsidP="004F25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System Magazynowania Energii lub System </w:t>
      </w:r>
      <w:r w:rsidRPr="06C02607">
        <w:rPr>
          <w:rFonts w:ascii="Calibri" w:eastAsia="Times New Roman" w:hAnsi="Calibri" w:cs="Calibri"/>
          <w:lang w:eastAsia="pl-PL"/>
        </w:rPr>
        <w:t>– instalacja złożona z Urządzenia</w:t>
      </w:r>
      <w:r w:rsidR="1618A25F" w:rsidRPr="06C02607">
        <w:rPr>
          <w:rFonts w:ascii="Calibri" w:eastAsia="Times New Roman" w:hAnsi="Calibri" w:cs="Calibri"/>
          <w:lang w:eastAsia="pl-PL"/>
        </w:rPr>
        <w:t xml:space="preserve"> Centralnego</w:t>
      </w:r>
      <w:r w:rsidRPr="06C02607">
        <w:rPr>
          <w:rFonts w:ascii="Calibri" w:eastAsia="Times New Roman" w:hAnsi="Calibri" w:cs="Calibri"/>
          <w:lang w:eastAsia="pl-PL"/>
        </w:rPr>
        <w:t>, </w:t>
      </w:r>
      <w:r w:rsidR="1737D197" w:rsidRPr="06C02607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50A58D49" w:rsidRPr="06C02607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ystemowej</w:t>
      </w:r>
      <w:r w:rsidRPr="06C02607">
        <w:rPr>
          <w:rFonts w:ascii="Calibri" w:eastAsia="Times New Roman" w:hAnsi="Calibri" w:cs="Calibri"/>
          <w:lang w:eastAsia="pl-PL"/>
        </w:rPr>
        <w:t> oraz niezbędnego okab</w:t>
      </w:r>
      <w:r w:rsidR="00A341C4" w:rsidRPr="06C02607">
        <w:rPr>
          <w:rFonts w:ascii="Calibri" w:eastAsia="Times New Roman" w:hAnsi="Calibri" w:cs="Calibri"/>
          <w:lang w:eastAsia="pl-PL"/>
        </w:rPr>
        <w:t>lowania łączącego Urządzenie</w:t>
      </w:r>
      <w:r w:rsidR="00BD5064">
        <w:rPr>
          <w:rFonts w:ascii="Calibri" w:eastAsia="Times New Roman" w:hAnsi="Calibri" w:cs="Calibri"/>
          <w:lang w:eastAsia="pl-PL"/>
        </w:rPr>
        <w:t xml:space="preserve"> Centralne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 z </w:t>
      </w:r>
      <w:r w:rsidR="00041B6D">
        <w:rPr>
          <w:rFonts w:ascii="Calibri" w:eastAsia="Times New Roman" w:hAnsi="Calibri" w:cs="Calibri"/>
          <w:lang w:eastAsia="pl-PL"/>
        </w:rPr>
        <w:t>B</w:t>
      </w:r>
      <w:r w:rsidRPr="06C02607">
        <w:rPr>
          <w:rFonts w:ascii="Calibri" w:eastAsia="Times New Roman" w:hAnsi="Calibri" w:cs="Calibri"/>
          <w:lang w:eastAsia="pl-PL"/>
        </w:rPr>
        <w:t>aterią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ystemową</w:t>
      </w:r>
      <w:r w:rsidRPr="06C02607">
        <w:rPr>
          <w:rFonts w:ascii="Calibri" w:eastAsia="Times New Roman" w:hAnsi="Calibri" w:cs="Calibri"/>
          <w:lang w:eastAsia="pl-PL"/>
        </w:rPr>
        <w:t>, instalacją fotowoltaiczną i siecią energetyczną, pojazdem elektrycznym, realizująca zadania w zakresie przekształcania energii pobranej z sieci energetycznej lub instalacji fotowoltaicznej do naładowania </w:t>
      </w:r>
      <w:r w:rsidR="00041B6D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ystemowej, </w:t>
      </w:r>
      <w:r w:rsidRPr="06C02607">
        <w:rPr>
          <w:rFonts w:ascii="Calibri" w:eastAsia="Times New Roman" w:hAnsi="Calibri" w:cs="Calibri"/>
          <w:lang w:eastAsia="pl-PL"/>
        </w:rPr>
        <w:t xml:space="preserve">jak również przekształcania energii zgromadzonej w </w:t>
      </w:r>
      <w:r w:rsidR="00041B6D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041B6D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ystemowej</w:t>
      </w:r>
      <w:r w:rsidRPr="06C02607">
        <w:rPr>
          <w:rFonts w:ascii="Calibri" w:eastAsia="Times New Roman" w:hAnsi="Calibri" w:cs="Calibri"/>
          <w:lang w:eastAsia="pl-PL"/>
        </w:rPr>
        <w:t xml:space="preserve"> do zasilenia obiektu mieszkalnego, w którym zainstalowane jest </w:t>
      </w:r>
      <w:r w:rsidR="00BD5064">
        <w:rPr>
          <w:rFonts w:ascii="Calibri" w:eastAsia="Times New Roman" w:hAnsi="Calibri" w:cs="Calibri"/>
          <w:lang w:eastAsia="pl-PL"/>
        </w:rPr>
        <w:t>U</w:t>
      </w:r>
      <w:r w:rsidRPr="06C02607">
        <w:rPr>
          <w:rFonts w:ascii="Calibri" w:eastAsia="Times New Roman" w:hAnsi="Calibri" w:cs="Calibri"/>
          <w:lang w:eastAsia="pl-PL"/>
        </w:rPr>
        <w:t>rządzenie</w:t>
      </w:r>
      <w:r w:rsidR="00BD5064">
        <w:rPr>
          <w:rFonts w:ascii="Calibri" w:eastAsia="Times New Roman" w:hAnsi="Calibri" w:cs="Calibri"/>
          <w:lang w:eastAsia="pl-PL"/>
        </w:rPr>
        <w:t xml:space="preserve"> Centralne</w:t>
      </w:r>
      <w:r w:rsidRPr="06C02607">
        <w:rPr>
          <w:rFonts w:ascii="Calibri" w:eastAsia="Times New Roman" w:hAnsi="Calibri" w:cs="Calibri"/>
          <w:lang w:eastAsia="pl-PL"/>
        </w:rPr>
        <w:t xml:space="preserve"> lub pojazdu elektrycznego podłączonego do Urządzenia</w:t>
      </w:r>
      <w:r w:rsidR="00041B6D">
        <w:rPr>
          <w:rFonts w:ascii="Calibri" w:eastAsia="Times New Roman" w:hAnsi="Calibri" w:cs="Calibri"/>
          <w:lang w:eastAsia="pl-PL"/>
        </w:rPr>
        <w:t xml:space="preserve"> Centralnego</w:t>
      </w:r>
      <w:r w:rsidR="00A341C4" w:rsidRPr="06C02607">
        <w:rPr>
          <w:rFonts w:ascii="Calibri" w:eastAsia="Times New Roman" w:hAnsi="Calibri" w:cs="Calibri"/>
          <w:lang w:eastAsia="pl-PL"/>
        </w:rPr>
        <w:t>. Instalacja fotowoltaiczna (tj.</w:t>
      </w:r>
      <w:r w:rsidRPr="06C02607">
        <w:rPr>
          <w:rFonts w:ascii="Calibri" w:eastAsia="Times New Roman" w:hAnsi="Calibri" w:cs="Calibri"/>
          <w:lang w:eastAsia="pl-PL"/>
        </w:rPr>
        <w:t xml:space="preserve"> panele fotowoltaiczne, konstrukcja wsporcza, okablowanie instalacji fotowoltaicznej) nie wchodzi w skład Systemu. </w:t>
      </w:r>
    </w:p>
    <w:p w14:paraId="79B2E2D7" w14:textId="60E321CB" w:rsidR="004F25BE" w:rsidRPr="002D560E" w:rsidRDefault="004F25BE" w:rsidP="7DE40AB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7DE40ABB">
        <w:rPr>
          <w:rFonts w:ascii="Calibri" w:eastAsia="Times New Roman" w:hAnsi="Calibri" w:cs="Calibri"/>
          <w:b/>
          <w:bCs/>
          <w:lang w:eastAsia="pl-PL"/>
        </w:rPr>
        <w:t>Strumień </w:t>
      </w:r>
      <w:r w:rsidRPr="7DE40ABB">
        <w:rPr>
          <w:rFonts w:ascii="Calibri" w:eastAsia="Times New Roman" w:hAnsi="Calibri" w:cs="Calibri"/>
          <w:lang w:eastAsia="pl-PL"/>
        </w:rPr>
        <w:t xml:space="preserve">– wyodrębniona część działań (w tym prac badawczo-rozwojowych) prowadzonych w ramach Przedsięwzięcia </w:t>
      </w:r>
      <w:r w:rsidR="34AB39DB" w:rsidRPr="7DE40ABB">
        <w:rPr>
          <w:rFonts w:ascii="Calibri" w:eastAsia="Calibri" w:hAnsi="Calibri" w:cs="Calibri"/>
          <w:color w:val="000000" w:themeColor="text1"/>
        </w:rPr>
        <w:t>„</w:t>
      </w:r>
      <w:r w:rsidR="04C2A2E8" w:rsidRPr="28B6A03A">
        <w:rPr>
          <w:rFonts w:ascii="Calibri" w:eastAsia="Calibri" w:hAnsi="Calibri" w:cs="Calibri"/>
          <w:color w:val="000000" w:themeColor="text1"/>
        </w:rPr>
        <w:t>Magazynowanie</w:t>
      </w:r>
      <w:r w:rsidR="34AB39DB" w:rsidRPr="7DE40ABB">
        <w:rPr>
          <w:rFonts w:ascii="Calibri" w:eastAsia="Calibri" w:hAnsi="Calibri" w:cs="Calibri"/>
          <w:color w:val="000000" w:themeColor="text1"/>
        </w:rPr>
        <w:t xml:space="preserve"> energii elektrycznej”</w:t>
      </w:r>
      <w:r w:rsidRPr="7DE40ABB">
        <w:rPr>
          <w:rFonts w:ascii="Calibri" w:eastAsia="Times New Roman" w:hAnsi="Calibri" w:cs="Calibri"/>
          <w:lang w:eastAsia="pl-PL"/>
        </w:rPr>
        <w:t xml:space="preserve"> mająca na celu opracowanie w ramach prac B+R odpowiednio Prototypu (w ramach Etapu I) oraz Demonstratora (w ramach Etapu II). W ramach Przedsięwzięcia równolegle prowadzone będą dwa Strumienie – Strumień „Bateria” oraz Strumień „System”.  </w:t>
      </w:r>
    </w:p>
    <w:p w14:paraId="6DB8EBB8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lang w:eastAsia="pl-PL"/>
        </w:rPr>
        <w:t>Tolerancja Technologiczna</w:t>
      </w:r>
      <w:r w:rsidRPr="06C02607">
        <w:rPr>
          <w:rFonts w:ascii="Calibri" w:eastAsia="Times New Roman" w:hAnsi="Calibri" w:cs="Calibri"/>
          <w:lang w:eastAsia="pl-PL"/>
        </w:rPr>
        <w:t> - oznacza określone w ramach Załącznika nr 1 do Regulaminu dopuszczalne odstępstwo względem wymagań wobec Uczestnika Przedsięwzięcia, uznawane za dopuszczalne ze względu na innowacyjny charakter rozwiązań technologicznych oraz znaczną różnicę skali instalacji w obu etapach Przedsięwzięcia; </w:t>
      </w:r>
    </w:p>
    <w:p w14:paraId="2FAFAF0D" w14:textId="121AC6A0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Urządzenie</w:t>
      </w:r>
      <w:r w:rsidR="3BBFD680"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 Centralne</w:t>
      </w:r>
      <w:r w:rsidRPr="06C02607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> </w:t>
      </w:r>
      <w:r w:rsidRPr="06C02607">
        <w:rPr>
          <w:rFonts w:ascii="Calibri" w:eastAsia="Times New Roman" w:hAnsi="Calibri" w:cs="Calibri"/>
          <w:color w:val="000000" w:themeColor="text1"/>
          <w:lang w:eastAsia="pl-PL"/>
        </w:rPr>
        <w:t>– ukł</w:t>
      </w:r>
      <w:r w:rsidRPr="06C02607">
        <w:rPr>
          <w:rFonts w:ascii="Calibri" w:eastAsia="Times New Roman" w:hAnsi="Calibri" w:cs="Calibri"/>
          <w:lang w:eastAsia="pl-PL"/>
        </w:rPr>
        <w:t xml:space="preserve">ad elektroniczny przystosowany do pracy z </w:t>
      </w:r>
      <w:r w:rsidR="2DFF5BB4" w:rsidRPr="06C02607">
        <w:rPr>
          <w:rFonts w:ascii="Calibri" w:eastAsia="Times New Roman" w:hAnsi="Calibri" w:cs="Calibri"/>
          <w:lang w:eastAsia="pl-PL"/>
        </w:rPr>
        <w:t>B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aterią </w:t>
      </w:r>
      <w:r w:rsidR="788E57A3" w:rsidRPr="06C02607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>ystemową,</w:t>
      </w:r>
      <w:r w:rsidRPr="06C02607">
        <w:rPr>
          <w:rFonts w:ascii="Calibri" w:eastAsia="Times New Roman" w:hAnsi="Calibri" w:cs="Calibri"/>
          <w:lang w:eastAsia="pl-PL"/>
        </w:rPr>
        <w:t xml:space="preserve"> którego zadaniem jest przekształcanie energii elektrycznej w ten sposób, aby możliwe było ładowanie </w:t>
      </w:r>
      <w:r w:rsidR="005A2138">
        <w:rPr>
          <w:rFonts w:ascii="Calibri" w:eastAsia="Times New Roman" w:hAnsi="Calibri" w:cs="Calibri"/>
          <w:lang w:eastAsia="pl-PL"/>
        </w:rPr>
        <w:t>B</w:t>
      </w:r>
      <w:r w:rsidRPr="06C02607">
        <w:rPr>
          <w:rFonts w:ascii="Calibri" w:eastAsia="Times New Roman" w:hAnsi="Calibri" w:cs="Calibri"/>
          <w:lang w:eastAsia="pl-PL"/>
        </w:rPr>
        <w:t xml:space="preserve">aterii </w:t>
      </w:r>
      <w:r w:rsidR="00FC50D1">
        <w:rPr>
          <w:rFonts w:ascii="Calibri" w:eastAsia="Times New Roman" w:hAnsi="Calibri" w:cs="Calibri"/>
          <w:lang w:eastAsia="pl-PL"/>
        </w:rPr>
        <w:t>S</w:t>
      </w:r>
      <w:r w:rsidR="00A341C4" w:rsidRPr="06C02607">
        <w:rPr>
          <w:rFonts w:ascii="Calibri" w:eastAsia="Times New Roman" w:hAnsi="Calibri" w:cs="Calibri"/>
          <w:lang w:eastAsia="pl-PL"/>
        </w:rPr>
        <w:t xml:space="preserve">ystemowej, </w:t>
      </w:r>
      <w:r w:rsidRPr="06C02607">
        <w:rPr>
          <w:rFonts w:ascii="Calibri" w:eastAsia="Times New Roman" w:hAnsi="Calibri" w:cs="Calibri"/>
          <w:lang w:eastAsia="pl-PL"/>
        </w:rPr>
        <w:t>jak również pobieranie z niej energii na potrzeby zasilania innych odbiorników opisanych szczegółowo w założeniach programowych. </w:t>
      </w:r>
    </w:p>
    <w:p w14:paraId="70B75355" w14:textId="0447C81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Wykonawca </w:t>
      </w:r>
      <w:r w:rsidRPr="002D560E">
        <w:rPr>
          <w:rFonts w:ascii="Calibri" w:eastAsia="Times New Roman" w:hAnsi="Calibri" w:cs="Calibri"/>
          <w:lang w:eastAsia="pl-PL"/>
        </w:rPr>
        <w:t xml:space="preserve">– </w:t>
      </w:r>
      <w:r w:rsidR="00A341C4">
        <w:rPr>
          <w:rFonts w:ascii="Calibri" w:eastAsia="Times New Roman" w:hAnsi="Calibri" w:cs="Calibri"/>
          <w:lang w:eastAsia="pl-PL"/>
        </w:rPr>
        <w:t xml:space="preserve">kategoria </w:t>
      </w:r>
      <w:r w:rsidRPr="002D560E">
        <w:rPr>
          <w:rFonts w:ascii="Calibri" w:eastAsia="Times New Roman" w:hAnsi="Calibri" w:cs="Calibri"/>
          <w:lang w:eastAsia="pl-PL"/>
        </w:rPr>
        <w:t>wymaga</w:t>
      </w:r>
      <w:r w:rsidR="00A341C4">
        <w:rPr>
          <w:rFonts w:ascii="Calibri" w:eastAsia="Times New Roman" w:hAnsi="Calibri" w:cs="Calibri"/>
          <w:lang w:eastAsia="pl-PL"/>
        </w:rPr>
        <w:t>ń</w:t>
      </w:r>
      <w:r w:rsidRPr="002D560E">
        <w:rPr>
          <w:rFonts w:ascii="Calibri" w:eastAsia="Times New Roman" w:hAnsi="Calibri" w:cs="Calibri"/>
          <w:lang w:eastAsia="pl-PL"/>
        </w:rPr>
        <w:t xml:space="preserve"> stawian</w:t>
      </w:r>
      <w:r w:rsidR="00A341C4">
        <w:rPr>
          <w:rFonts w:ascii="Calibri" w:eastAsia="Times New Roman" w:hAnsi="Calibri" w:cs="Calibri"/>
          <w:lang w:eastAsia="pl-PL"/>
        </w:rPr>
        <w:t>ych</w:t>
      </w:r>
      <w:r w:rsidRPr="002D560E">
        <w:rPr>
          <w:rFonts w:ascii="Calibri" w:eastAsia="Times New Roman" w:hAnsi="Calibri" w:cs="Calibri"/>
          <w:lang w:eastAsia="pl-PL"/>
        </w:rPr>
        <w:t xml:space="preserve"> względem Wykonawcy. </w:t>
      </w:r>
    </w:p>
    <w:p w14:paraId="4404DA7E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D560E">
        <w:rPr>
          <w:rFonts w:ascii="Calibri" w:eastAsia="Times New Roman" w:hAnsi="Calibri" w:cs="Calibri"/>
          <w:b/>
          <w:bCs/>
          <w:lang w:eastAsia="pl-PL"/>
        </w:rPr>
        <w:t>Zadanie Badawcze – </w:t>
      </w:r>
      <w:r w:rsidRPr="002D560E">
        <w:rPr>
          <w:rFonts w:ascii="Calibri" w:eastAsia="Times New Roman" w:hAnsi="Calibri" w:cs="Calibri"/>
          <w:lang w:eastAsia="pl-PL"/>
        </w:rPr>
        <w:t>wydzielony w Harmonogramie zakres Prac B+R prowadzonych przez Wykonawcę i zwieńczonych Kamieniem Milowym; </w:t>
      </w:r>
    </w:p>
    <w:p w14:paraId="44EE0141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153C7E6C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79AA06B9" w14:textId="77777777" w:rsidR="004F25BE" w:rsidRPr="002D560E" w:rsidRDefault="004F25BE" w:rsidP="004F25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4D07939B" w14:textId="77777777" w:rsidR="004F25BE" w:rsidRDefault="004F25BE" w:rsidP="5E4288B9">
      <w:pPr>
        <w:rPr>
          <w:rFonts w:ascii="Calibri" w:eastAsia="Calibri" w:hAnsi="Calibri" w:cs="Calibri"/>
          <w:b/>
          <w:i/>
          <w:color w:val="000000" w:themeColor="text1"/>
        </w:rPr>
      </w:pPr>
    </w:p>
    <w:p w14:paraId="4AD54DC8" w14:textId="77777777" w:rsidR="004F25BE" w:rsidRDefault="004F25BE" w:rsidP="5E4288B9">
      <w:pPr>
        <w:rPr>
          <w:rFonts w:ascii="Calibri" w:eastAsia="Calibri" w:hAnsi="Calibri" w:cs="Calibri"/>
          <w:color w:val="000000" w:themeColor="text1"/>
        </w:rPr>
      </w:pPr>
    </w:p>
    <w:p w14:paraId="12152FCC" w14:textId="34A8E283" w:rsidR="00B4649E" w:rsidRDefault="007F6231" w:rsidP="007F623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 </w:t>
      </w:r>
    </w:p>
    <w:p w14:paraId="2FD61602" w14:textId="77777777" w:rsidR="00AA4DD8" w:rsidRDefault="00AA4DD8" w:rsidP="54434E44">
      <w:pPr>
        <w:rPr>
          <w:rFonts w:ascii="Calibri" w:eastAsia="Calibri" w:hAnsi="Calibri" w:cs="Calibri"/>
          <w:color w:val="000000" w:themeColor="text1"/>
        </w:rPr>
        <w:sectPr w:rsidR="00AA4DD8" w:rsidSect="00AA4D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B03010" w14:textId="47DAF387" w:rsidR="7A806B82" w:rsidRDefault="007F6231" w:rsidP="21DE3F3B">
      <w:pPr>
        <w:rPr>
          <w:rFonts w:ascii="Calibri" w:eastAsia="Calibri" w:hAnsi="Calibri" w:cs="Calibri"/>
          <w:b/>
          <w:bCs/>
          <w:color w:val="C00000"/>
          <w:sz w:val="28"/>
        </w:rPr>
      </w:pPr>
      <w:r w:rsidRPr="007F6231">
        <w:rPr>
          <w:rFonts w:ascii="Calibri" w:eastAsia="Calibri" w:hAnsi="Calibri" w:cs="Calibri"/>
          <w:b/>
          <w:bCs/>
          <w:color w:val="C00000"/>
          <w:sz w:val="28"/>
        </w:rPr>
        <w:t>CZĘŚĆ A -</w:t>
      </w:r>
      <w:r w:rsidRPr="007F6231">
        <w:rPr>
          <w:rFonts w:ascii="Calibri" w:eastAsia="Calibri" w:hAnsi="Calibri" w:cs="Calibri"/>
          <w:b/>
          <w:bCs/>
          <w:color w:val="FF0000"/>
          <w:sz w:val="28"/>
        </w:rPr>
        <w:t xml:space="preserve"> </w:t>
      </w:r>
      <w:r w:rsidR="5EDB0B3B" w:rsidRPr="007F6231">
        <w:rPr>
          <w:rFonts w:ascii="Calibri" w:eastAsia="Calibri" w:hAnsi="Calibri" w:cs="Calibri"/>
          <w:b/>
          <w:bCs/>
          <w:color w:val="C00000"/>
          <w:sz w:val="28"/>
        </w:rPr>
        <w:t>STRUMIEŃ BATERIA</w:t>
      </w:r>
    </w:p>
    <w:p w14:paraId="03A92948" w14:textId="58891750" w:rsidR="002D560E" w:rsidRPr="007F6231" w:rsidRDefault="112CA86D" w:rsidP="002D560E">
      <w:pPr>
        <w:pStyle w:val="Legenda"/>
        <w:keepNext/>
      </w:pPr>
      <w:r>
        <w:t xml:space="preserve">Tabela </w:t>
      </w:r>
      <w:r w:rsidR="3ED83F35" w:rsidRPr="6DF6ACDB">
        <w:rPr>
          <w:i w:val="0"/>
          <w:iCs w:val="0"/>
        </w:rPr>
        <w:fldChar w:fldCharType="begin"/>
      </w:r>
      <w:r w:rsidR="3ED83F35">
        <w:instrText>SEQ Tabela \* ARABIC</w:instrText>
      </w:r>
      <w:r w:rsidR="3ED83F35" w:rsidRPr="6DF6ACDB">
        <w:rPr>
          <w:i w:val="0"/>
          <w:iCs w:val="0"/>
        </w:rPr>
        <w:fldChar w:fldCharType="separate"/>
      </w:r>
      <w:r w:rsidR="48009551" w:rsidRPr="6DF6ACDB">
        <w:rPr>
          <w:noProof/>
        </w:rPr>
        <w:t>1</w:t>
      </w:r>
      <w:r w:rsidR="3ED83F35" w:rsidRPr="6DF6ACDB">
        <w:rPr>
          <w:i w:val="0"/>
          <w:iCs w:val="0"/>
        </w:rPr>
        <w:fldChar w:fldCharType="end"/>
      </w:r>
      <w:r>
        <w:t>.  Wymagania Obligatoryjne dla Prototypu Ogniwa (Etap I)</w:t>
      </w:r>
    </w:p>
    <w:tbl>
      <w:tblPr>
        <w:tblStyle w:val="Tabela-Siatka"/>
        <w:tblW w:w="14047" w:type="dxa"/>
        <w:jc w:val="center"/>
        <w:tblLook w:val="04A0" w:firstRow="1" w:lastRow="0" w:firstColumn="1" w:lastColumn="0" w:noHBand="0" w:noVBand="1"/>
      </w:tblPr>
      <w:tblGrid>
        <w:gridCol w:w="1245"/>
        <w:gridCol w:w="1650"/>
        <w:gridCol w:w="3210"/>
        <w:gridCol w:w="7942"/>
      </w:tblGrid>
      <w:tr w:rsidR="002D560E" w14:paraId="74F72934" w14:textId="77777777" w:rsidTr="202FB7CD">
        <w:trPr>
          <w:trHeight w:val="7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2E8D584D" w14:textId="77777777" w:rsidR="002D560E" w:rsidRDefault="002D560E" w:rsidP="002D560E">
            <w:pPr>
              <w:pStyle w:val="Akapitzli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50" w:type="dxa"/>
            <w:shd w:val="clear" w:color="auto" w:fill="BDD6EE" w:themeFill="accent1" w:themeFillTint="66"/>
            <w:vAlign w:val="center"/>
          </w:tcPr>
          <w:p w14:paraId="7F815105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0" w:type="dxa"/>
            <w:shd w:val="clear" w:color="auto" w:fill="BDD6EE" w:themeFill="accent1" w:themeFillTint="66"/>
            <w:vAlign w:val="center"/>
          </w:tcPr>
          <w:p w14:paraId="1F0E1EDC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7942" w:type="dxa"/>
            <w:shd w:val="clear" w:color="auto" w:fill="BDD6EE" w:themeFill="accent1" w:themeFillTint="66"/>
            <w:vAlign w:val="center"/>
          </w:tcPr>
          <w:p w14:paraId="7BC2A314" w14:textId="77777777" w:rsidR="002D560E" w:rsidRDefault="002D560E" w:rsidP="002D560E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Opis Wymagania Obligatoryjnego</w:t>
            </w:r>
          </w:p>
        </w:tc>
      </w:tr>
      <w:tr w:rsidR="008838B4" w14:paraId="5FB999B2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DAA27A8" w14:textId="15E4F3AE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650" w:type="dxa"/>
            <w:vAlign w:val="center"/>
          </w:tcPr>
          <w:p w14:paraId="33C03C70" w14:textId="12475896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70DB5772" w14:textId="49F51156" w:rsidR="008838B4" w:rsidRPr="7DB79509" w:rsidRDefault="008838B4" w:rsidP="008838B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Wykonanie </w:t>
            </w:r>
            <w:r w:rsidR="00041B6D">
              <w:rPr>
                <w:b/>
                <w:bCs/>
                <w:sz w:val="20"/>
                <w:szCs w:val="20"/>
              </w:rPr>
              <w:t xml:space="preserve">Prototypu </w:t>
            </w:r>
            <w:r>
              <w:rPr>
                <w:b/>
                <w:bCs/>
                <w:sz w:val="20"/>
                <w:szCs w:val="20"/>
              </w:rPr>
              <w:t>Ogniw</w:t>
            </w:r>
            <w:r w:rsidR="00041B6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942" w:type="dxa"/>
            <w:vAlign w:val="center"/>
          </w:tcPr>
          <w:p w14:paraId="675FB540" w14:textId="77777777" w:rsidR="008838B4" w:rsidRDefault="193417FA" w:rsidP="008947E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Technologii Ogniw galwanicznych wykonane zostały Ogniwa galwaniczne magazynujące energię elektryczną w postaci Prototypu Ogniwa</w:t>
            </w:r>
            <w:r w:rsidR="008947EF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liczbie łącznie 40 sztuk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9B6AA8D" w14:textId="5DB94CE9" w:rsidR="006107E8" w:rsidRDefault="006107E8" w:rsidP="008947E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6725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 Zamawiający wskazuje, iż w strumieniu “Bateria” nie są dopuszczalne rozwiązania hybrydowe, polegające na łączeniu różnych rodzajów ogniw galwanicznych.</w:t>
            </w:r>
          </w:p>
        </w:tc>
      </w:tr>
      <w:tr w:rsidR="008838B4" w14:paraId="0F58817C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48F4A24E" w14:textId="29AD411D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650" w:type="dxa"/>
            <w:vAlign w:val="center"/>
          </w:tcPr>
          <w:p w14:paraId="6C037242" w14:textId="64AFE151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Prototyp Ogniwa</w:t>
            </w:r>
            <w:r w:rsidRPr="688A5682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14:paraId="4A63CFB2" w14:textId="77777777" w:rsidR="008838B4" w:rsidRPr="001502E3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Spełnienie Wymagań</w:t>
            </w:r>
          </w:p>
          <w:p w14:paraId="7223AF63" w14:textId="77777777" w:rsidR="008838B4" w:rsidRPr="001502E3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Obligatoryjnych w zakresie</w:t>
            </w:r>
          </w:p>
          <w:p w14:paraId="31A8FE57" w14:textId="0D725499" w:rsidR="008838B4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001502E3">
              <w:rPr>
                <w:b/>
                <w:bCs/>
                <w:sz w:val="20"/>
                <w:szCs w:val="20"/>
              </w:rPr>
              <w:t>Technologii</w:t>
            </w:r>
            <w:r>
              <w:rPr>
                <w:b/>
                <w:bCs/>
                <w:sz w:val="20"/>
                <w:szCs w:val="20"/>
              </w:rPr>
              <w:t xml:space="preserve"> Ogniw galwanicznych</w:t>
            </w:r>
          </w:p>
        </w:tc>
        <w:tc>
          <w:tcPr>
            <w:tcW w:w="7942" w:type="dxa"/>
            <w:vAlign w:val="center"/>
          </w:tcPr>
          <w:p w14:paraId="3B322F97" w14:textId="5543F173" w:rsidR="008838B4" w:rsidRDefault="21BF8588" w:rsidP="0014372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opracowywany Prototyp Ogniwa spełniał Wymagania Obligatoryjne w zakresie Technologii Ogniw galwanicznych oznaczone numerami 2.</w:t>
            </w:r>
            <w:r w:rsidR="2A1D3206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2.</w:t>
            </w:r>
            <w:r w:rsidR="00E013F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</w:t>
            </w:r>
            <w:r w:rsidR="0014372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2.9</w:t>
            </w:r>
            <w:r w:rsidR="00BD4DE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-2.1</w:t>
            </w:r>
            <w:r w:rsidR="002635E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Tabeli 2 poniżej</w:t>
            </w:r>
            <w:r w:rsidR="31F9F95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osiągał zadeklarowane przez Wykonawcę wartości Wymagań Konkursowych 3.1-3.5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0014372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838B4" w14:paraId="35DD2574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16C2C6A" w14:textId="4DCA3B0F" w:rsidR="008838B4" w:rsidRDefault="008838B4" w:rsidP="00883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650" w:type="dxa"/>
            <w:vAlign w:val="center"/>
          </w:tcPr>
          <w:p w14:paraId="59B9FF06" w14:textId="65C5DE1F" w:rsidR="008838B4" w:rsidRDefault="008838B4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B79509">
              <w:rPr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</w:tc>
        <w:tc>
          <w:tcPr>
            <w:tcW w:w="3210" w:type="dxa"/>
            <w:vAlign w:val="center"/>
          </w:tcPr>
          <w:p w14:paraId="4F7979DF" w14:textId="70B67543" w:rsidR="008838B4" w:rsidRDefault="008838B4" w:rsidP="008838B4">
            <w:pPr>
              <w:rPr>
                <w:b/>
                <w:bCs/>
                <w:sz w:val="20"/>
                <w:szCs w:val="20"/>
              </w:rPr>
            </w:pPr>
            <w:r w:rsidRPr="7DB79509">
              <w:rPr>
                <w:b/>
                <w:bCs/>
                <w:sz w:val="20"/>
                <w:szCs w:val="20"/>
              </w:rPr>
              <w:t>Pojemność Prototypu Ogniwa</w:t>
            </w:r>
          </w:p>
        </w:tc>
        <w:tc>
          <w:tcPr>
            <w:tcW w:w="7942" w:type="dxa"/>
            <w:vAlign w:val="center"/>
          </w:tcPr>
          <w:p w14:paraId="0245410C" w14:textId="220C4216" w:rsidR="008838B4" w:rsidRDefault="70CA0D25" w:rsidP="00517725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efektywna pojemność Prototypu Ogniwa była </w:t>
            </w:r>
            <w:ins w:id="2" w:author="Autor">
              <w:r w:rsidR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równa </w:t>
              </w:r>
            </w:ins>
            <w:del w:id="3" w:author="Autor">
              <w:r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nie mniejsza niż</w:delText>
              </w:r>
            </w:del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6 </w:t>
            </w:r>
            <w:proofErr w:type="spellStart"/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przy </w:t>
            </w:r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parametrze </w:t>
            </w:r>
            <w:r w:rsidR="6E3B36BD" w:rsidRPr="542C6D45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Depth of </w:t>
            </w:r>
            <w:proofErr w:type="spellStart"/>
            <w:r w:rsidR="6E3B36BD" w:rsidRPr="542C6D45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Discharge</w:t>
            </w:r>
            <w:proofErr w:type="spellEnd"/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„</w:t>
            </w:r>
            <w:proofErr w:type="spellStart"/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6E3B36B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”</w:t>
            </w:r>
            <w:r w:rsidR="4ED1B12D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100% </w:t>
            </w:r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 Tolerancją Technologiczną </w:t>
            </w: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ins w:id="4" w:author="Autor">
              <w:r w:rsidR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10</w:t>
              </w:r>
            </w:ins>
            <w:del w:id="5" w:author="Autor">
              <w:r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5</w:delText>
              </w:r>
            </w:del>
            <w:r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%</w:t>
            </w:r>
            <w:r w:rsidR="533D5C61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w zakresie temperatur </w:t>
            </w:r>
            <w:ins w:id="6" w:author="Autor">
              <w:r w:rsidR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22</w:t>
              </w:r>
              <w:r w:rsidR="00517725" w:rsidRPr="542C6D4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t>°</w:t>
              </w:r>
              <w:r w:rsidR="00517725" w:rsidRPr="542C6D4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C</w:t>
              </w:r>
              <w:r w:rsidR="00517725" w:rsidRPr="542C6D4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  <w:r w:rsidR="00517725" w:rsidRPr="542C6D4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t>±</w:t>
              </w:r>
              <w:r w:rsidR="00517725" w:rsidRPr="542C6D4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5</w:t>
              </w:r>
              <w:r w:rsidR="00517725" w:rsidRPr="542C6D4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t>°</w:t>
              </w:r>
              <w:r w:rsidR="00517725" w:rsidRPr="542C6D4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C</w:t>
              </w:r>
              <w:r w:rsidR="00517725" w:rsidRPr="542C6D4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del w:id="7" w:author="Autor">
              <w:r w:rsidR="713FB91B"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od -</w:delText>
              </w:r>
              <w:r w:rsidR="3F36EB68"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20</w:delText>
              </w:r>
              <w:r w:rsidR="3F36EB68" w:rsidRPr="542C6D45" w:rsidDel="0051772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delText>°</w:delText>
              </w:r>
              <w:r w:rsidR="3F36EB68"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C </w:delText>
              </w:r>
              <w:r w:rsidR="48908B09"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do </w:delText>
              </w:r>
              <w:r w:rsidR="3F36EB68" w:rsidRPr="542C6D45" w:rsidDel="0051772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delText>±</w:delText>
              </w:r>
              <w:r w:rsidR="038EFCD9"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35</w:delText>
              </w:r>
              <w:r w:rsidR="3F36EB68" w:rsidRPr="542C6D45" w:rsidDel="00517725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  <w:lang w:eastAsia="pl-PL"/>
                </w:rPr>
                <w:delText>°</w:delText>
              </w:r>
              <w:r w:rsidR="533D5C61" w:rsidRPr="542C6D45"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C</w:delText>
              </w:r>
            </w:del>
            <w:r w:rsidR="533D5C61" w:rsidRPr="542C6D4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</w:tbl>
    <w:p w14:paraId="301EF442" w14:textId="6BF78608" w:rsidR="002D560E" w:rsidRDefault="002D560E" w:rsidP="21DE3F3B">
      <w:pPr>
        <w:rPr>
          <w:rFonts w:ascii="Calibri" w:eastAsia="Calibri" w:hAnsi="Calibri" w:cs="Calibri"/>
          <w:b/>
          <w:bCs/>
          <w:color w:val="000000" w:themeColor="text1"/>
        </w:rPr>
      </w:pPr>
    </w:p>
    <w:p w14:paraId="7A3AE21B" w14:textId="21C72DBE" w:rsidR="001502E3" w:rsidRDefault="001502E3" w:rsidP="00B72782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261482">
        <w:rPr>
          <w:noProof/>
        </w:rPr>
        <w:t>2</w:t>
      </w:r>
      <w:r>
        <w:fldChar w:fldCharType="end"/>
      </w:r>
      <w:r>
        <w:t xml:space="preserve">. </w:t>
      </w:r>
      <w:r w:rsidRPr="00722AB7">
        <w:t>Wymagania Obligatoryjne dla Demonstratora Baterii (Etap II)</w:t>
      </w:r>
    </w:p>
    <w:tbl>
      <w:tblPr>
        <w:tblStyle w:val="Tabela-Siatka"/>
        <w:tblW w:w="14047" w:type="dxa"/>
        <w:jc w:val="center"/>
        <w:tblLook w:val="04A0" w:firstRow="1" w:lastRow="0" w:firstColumn="1" w:lastColumn="0" w:noHBand="0" w:noVBand="1"/>
      </w:tblPr>
      <w:tblGrid>
        <w:gridCol w:w="1245"/>
        <w:gridCol w:w="1650"/>
        <w:gridCol w:w="3210"/>
        <w:gridCol w:w="7942"/>
      </w:tblGrid>
      <w:tr w:rsidR="00C32301" w14:paraId="49631E61" w14:textId="77777777" w:rsidTr="202FB7CD">
        <w:trPr>
          <w:trHeight w:val="7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6DAFDCD" w14:textId="77777777" w:rsidR="3398CFEF" w:rsidRDefault="3398CFEF" w:rsidP="3398CFEF">
            <w:pPr>
              <w:pStyle w:val="Akapitzli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50" w:type="dxa"/>
            <w:shd w:val="clear" w:color="auto" w:fill="BDD6EE" w:themeFill="accent1" w:themeFillTint="66"/>
            <w:vAlign w:val="center"/>
          </w:tcPr>
          <w:p w14:paraId="6CFC3D26" w14:textId="77777777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0" w:type="dxa"/>
            <w:shd w:val="clear" w:color="auto" w:fill="BDD6EE" w:themeFill="accent1" w:themeFillTint="66"/>
            <w:vAlign w:val="center"/>
          </w:tcPr>
          <w:p w14:paraId="1C19D75E" w14:textId="08229DCD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7942" w:type="dxa"/>
            <w:shd w:val="clear" w:color="auto" w:fill="BDD6EE" w:themeFill="accent1" w:themeFillTint="66"/>
            <w:vAlign w:val="center"/>
          </w:tcPr>
          <w:p w14:paraId="039E96A7" w14:textId="407ABB3C" w:rsidR="3398CFEF" w:rsidRDefault="3398CFEF" w:rsidP="3398CFEF">
            <w:pPr>
              <w:jc w:val="center"/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Opis Wymagania Obligatoryjnego</w:t>
            </w:r>
          </w:p>
        </w:tc>
      </w:tr>
      <w:tr w:rsidR="00C32301" w14:paraId="18EA4FDD" w14:textId="45C05E7C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8BDF841" w14:textId="3DF89A5F" w:rsidR="00E028E5" w:rsidRPr="00E028E5" w:rsidRDefault="00E028E5" w:rsidP="00C32301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0AE9B946" w14:textId="4A470F73" w:rsidR="00E028E5" w:rsidRPr="4973D8D6" w:rsidRDefault="533444CC" w:rsidP="008838B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6C02607">
              <w:rPr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3210" w:type="dxa"/>
            <w:vAlign w:val="center"/>
          </w:tcPr>
          <w:p w14:paraId="43756CE0" w14:textId="6B3DC624" w:rsidR="00E028E5" w:rsidRPr="3398CFEF" w:rsidRDefault="533444CC" w:rsidP="00E028E5">
            <w:pPr>
              <w:rPr>
                <w:b/>
                <w:bCs/>
                <w:sz w:val="20"/>
                <w:szCs w:val="20"/>
              </w:rPr>
            </w:pPr>
            <w:r w:rsidRPr="06C02607">
              <w:rPr>
                <w:b/>
                <w:bCs/>
                <w:sz w:val="20"/>
                <w:szCs w:val="20"/>
              </w:rPr>
              <w:t>Wykonanie Demonstratora Baterii</w:t>
            </w:r>
          </w:p>
        </w:tc>
        <w:tc>
          <w:tcPr>
            <w:tcW w:w="7942" w:type="dxa"/>
            <w:vAlign w:val="center"/>
          </w:tcPr>
          <w:p w14:paraId="0ADE9AEE" w14:textId="62F7B1DD" w:rsidR="00E028E5" w:rsidRPr="21DE3F3B" w:rsidRDefault="1979510A" w:rsidP="00C3230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Technologii Ogniw wykonan</w:t>
            </w:r>
            <w:r w:rsidR="726FCAB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został</w:t>
            </w:r>
            <w:r w:rsidR="726FCAB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 Baterii</w:t>
            </w:r>
            <w:r w:rsidR="56F1316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spełniający Wymagania Obligatoryjne 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nr 2.2-2.</w:t>
            </w:r>
            <w:r w:rsidR="00BD4DE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</w:t>
            </w:r>
            <w:r w:rsidR="002635E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osiągał zadeklarowane przez Wykonawcę wartości Wymagań Konkursowych 3.1-3.5</w:t>
            </w:r>
            <w:r w:rsidR="00D63037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7C0731AC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56F13162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0CBB9F95" w14:textId="77777777" w:rsidTr="202FB7CD">
        <w:trPr>
          <w:trHeight w:val="1530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FC597F6" w14:textId="258766F7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5CB01601" w14:textId="3F33988D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Ogniw </w:t>
            </w:r>
          </w:p>
        </w:tc>
        <w:tc>
          <w:tcPr>
            <w:tcW w:w="3210" w:type="dxa"/>
            <w:vAlign w:val="center"/>
          </w:tcPr>
          <w:p w14:paraId="0B2F60C1" w14:textId="77777777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>Recykling</w:t>
            </w:r>
          </w:p>
        </w:tc>
        <w:tc>
          <w:tcPr>
            <w:tcW w:w="7942" w:type="dxa"/>
            <w:vAlign w:val="center"/>
          </w:tcPr>
          <w:p w14:paraId="52A6E8DC" w14:textId="6C13C71E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Technologii Ogniw </w:t>
            </w:r>
            <w:r w:rsidR="008B1D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galwanicznych 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zapewniony był recykling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aterii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 tym O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gniw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galwanicznych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02E396D1" w14:textId="2D68894C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Wagowo co najmniej 95% materiałów, z których składają się anoda i katoda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Ogniwa galwanicznego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mus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ulegać recyklingowi. </w:t>
            </w:r>
          </w:p>
          <w:p w14:paraId="2EA642BA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Wagowo co najmniej 60% elektrolitu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Ogniwa galwanicznego 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ulegać recyklingowi.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E691B7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2FAA293" w14:textId="77777777" w:rsidR="00E028E5" w:rsidRDefault="00E028E5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Zamawiający informuje, że r</w:t>
            </w:r>
            <w:r w:rsidRPr="21DE3F3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ecykling rozumiany jest jako odzyskanie surowców, z których zbudowany są materiały elektrodowe w celu ponownego ich wykorzystania do produkcji.  </w:t>
            </w:r>
          </w:p>
          <w:p w14:paraId="449353CA" w14:textId="77777777" w:rsidR="006107E8" w:rsidRDefault="006107E8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7EDBACB" w14:textId="630234C3" w:rsidR="006107E8" w:rsidRDefault="006107E8" w:rsidP="00E028E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16725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w/w recykling możliwy był do przeprowadzenia na terenie Unii Europejskiej.</w:t>
            </w:r>
          </w:p>
        </w:tc>
      </w:tr>
      <w:tr w:rsidR="00C32301" w14:paraId="0A3A3B2B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67F3CB1" w14:textId="5685D551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43770134" w14:textId="69459183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</w:tc>
        <w:tc>
          <w:tcPr>
            <w:tcW w:w="3210" w:type="dxa"/>
            <w:vAlign w:val="center"/>
          </w:tcPr>
          <w:p w14:paraId="0F6D9459" w14:textId="3BC0B47F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sz w:val="20"/>
                <w:szCs w:val="20"/>
              </w:rPr>
              <w:t xml:space="preserve">Normy dla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3398CFEF">
              <w:rPr>
                <w:b/>
                <w:bCs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4454E03E" w14:textId="66C84895" w:rsidR="00E028E5" w:rsidRDefault="4B0867C7" w:rsidP="00E028E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 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Bateri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wchodzące w </w:t>
            </w:r>
            <w:r w:rsidR="0162DD89"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jego</w:t>
            </w:r>
            <w:r w:rsidRPr="07FAF38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skład Ogniwa galwaniczne spełniały normy w zakresie wprowadzenia do obrotu, obowiązujące w Polsce na dzień zakończenia Etapu II.</w:t>
            </w:r>
          </w:p>
        </w:tc>
      </w:tr>
      <w:tr w:rsidR="00C32301" w14:paraId="5413495F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955F790" w14:textId="6755581E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749999D8" w14:textId="0054456E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Ogniw </w:t>
            </w:r>
          </w:p>
        </w:tc>
        <w:tc>
          <w:tcPr>
            <w:tcW w:w="3210" w:type="dxa"/>
            <w:vAlign w:val="center"/>
          </w:tcPr>
          <w:p w14:paraId="2DE97AC1" w14:textId="2D1B5686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Bezpieczeństwo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559F971E" w14:textId="1C682FA3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ymaga, aby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 wchodzące w skład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posiadały zabezpieczenia przed nadmiernym naładowaniem, które mogłoby spowodować nadmierny wzrost temperatury, odparowanie, rozkład elektrolitu lub wybuch.</w:t>
            </w:r>
          </w:p>
          <w:p w14:paraId="53BDE455" w14:textId="183606D5" w:rsidR="00E028E5" w:rsidRDefault="00E028E5" w:rsidP="00E013F1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Zbyt duży prąd ładowania dla danej temperatury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musi spowodować ograniczenie lub przerwanie ładowania.</w:t>
            </w:r>
            <w:r w:rsidR="007D6B7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768B3EAF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7476E19" w14:textId="502272FB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4DC430D" w14:textId="5442B0D1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4434E44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487DDE97" w14:textId="2D1CE87B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Pojemność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3300C005" w14:textId="4760ABAA" w:rsidR="00E028E5" w:rsidRDefault="64CF2E4F" w:rsidP="009D511A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efektywna pojemność</w:t>
            </w:r>
            <w:r w:rsidR="15767B15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 </w:t>
            </w:r>
            <w:r w:rsidR="56E6F6F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 była nie mniejsza niż 15 kWh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zakresie temperatur 20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041B6D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820759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przy </w:t>
            </w:r>
            <w:proofErr w:type="spellStart"/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5A0D777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50%, w okresie co najmniej 5 lat lub 800 cykli ładowanie-rozładowanie (cokolwiek nastąpi wcześniej).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2301" w14:paraId="7E5FEAB5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7B01B997" w14:textId="54A1D93B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0357DC47" w14:textId="62ECB02B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98EC46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5B7BA597" w14:textId="47BE0861" w:rsidR="00E028E5" w:rsidRDefault="00E028E5" w:rsidP="00E028E5">
            <w:pPr>
              <w:rPr>
                <w:b/>
                <w:bCs/>
                <w:sz w:val="20"/>
                <w:szCs w:val="20"/>
              </w:rPr>
            </w:pP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 xml:space="preserve">Moc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3398CFEF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62909952" w14:textId="6B1E0644" w:rsidR="00E028E5" w:rsidRDefault="06F74236" w:rsidP="00041B6D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szczytowa moc </w:t>
            </w:r>
            <w:r w:rsidR="533444CC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Baterii </w:t>
            </w:r>
            <w:r w:rsidR="25271073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użytkownika końcowego </w:t>
            </w:r>
            <w:r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była nie mniejsza niż 10 kW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w zakresie temperatur 20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±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041B6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="26748462" w:rsidRPr="06C0260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C.</w:t>
            </w:r>
          </w:p>
        </w:tc>
      </w:tr>
      <w:tr w:rsidR="00C32301" w14:paraId="419561BC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88D8B32" w14:textId="6017824D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0905194" w14:textId="20BC562B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D98EC46">
              <w:rPr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</w:tc>
        <w:tc>
          <w:tcPr>
            <w:tcW w:w="3210" w:type="dxa"/>
            <w:vAlign w:val="center"/>
          </w:tcPr>
          <w:p w14:paraId="0EC38D47" w14:textId="2E150F1D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Utrzymanie</w:t>
            </w:r>
            <w:r w:rsidRPr="70CC583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CC5833">
              <w:rPr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</w:tc>
        <w:tc>
          <w:tcPr>
            <w:tcW w:w="7942" w:type="dxa"/>
            <w:vAlign w:val="center"/>
          </w:tcPr>
          <w:p w14:paraId="1B6A7BBA" w14:textId="79E3620D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częstość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przeprowadzania działań serwisowych lub utrzymaniowych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Demonstratora</w:t>
            </w: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7D98EC4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aterii była nie większa niż raz na rok.</w:t>
            </w:r>
          </w:p>
          <w:p w14:paraId="6771F33E" w14:textId="77777777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79CC45" w14:textId="7F1D4D88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Aby uniknąć wszelkich wątpliwości, Zamawiający definiuje działania serwisowe lub utrzymaniowe jako działania mające na celu podtrzymanie funkcjonalności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Demonstratora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 i je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parametrów technicznych wymaganych przez Zamawiającego oraz je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pracy zgodnie z przeznaczeniem. </w:t>
            </w:r>
          </w:p>
          <w:p w14:paraId="3EDD1E60" w14:textId="383B5006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32301" w14:paraId="7EEBC4F9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CE16046" w14:textId="00EEA3F6" w:rsidR="00E028E5" w:rsidRPr="00E028E5" w:rsidRDefault="00E028E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1321420E" w14:textId="0D065C25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3210" w:type="dxa"/>
            <w:vAlign w:val="center"/>
          </w:tcPr>
          <w:p w14:paraId="3E17B3E7" w14:textId="4E92ED79" w:rsidR="00E028E5" w:rsidRDefault="00E028E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Gwarancja Wykonawcy</w:t>
            </w:r>
          </w:p>
        </w:tc>
        <w:tc>
          <w:tcPr>
            <w:tcW w:w="7942" w:type="dxa"/>
            <w:vAlign w:val="center"/>
          </w:tcPr>
          <w:p w14:paraId="2645941A" w14:textId="28D91679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 Gwarancji na Demonstrator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Baterii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na okr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es 3 lat bez dodatkowych opłat, 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uwzględniającej serwis gwarancyjny. Gwar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ancja nie może zawierać klauzul </w:t>
            </w:r>
            <w:r w:rsidRPr="003D202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redukcyjnych.</w:t>
            </w:r>
          </w:p>
          <w:p w14:paraId="564F7B31" w14:textId="77777777" w:rsidR="00E028E5" w:rsidRDefault="00E028E5" w:rsidP="00E028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235E729" w14:textId="77777777" w:rsidR="00E028E5" w:rsidRDefault="00E028E5" w:rsidP="00E028E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Koszt Gwarancji musi być zawarty w koszcie opracowania Demonstratora Baterii.</w:t>
            </w:r>
          </w:p>
          <w:p w14:paraId="1F05D8AF" w14:textId="53D4E16E" w:rsidR="00E028E5" w:rsidRDefault="49AB19B6" w:rsidP="00E028E5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>Zamawiający informuje, iż Gwarancja Wykonawcy będzie udzielana przez Wykonawcę bezpośrednio Partnerowi Strategicznemu, który będzie użytkownikiem końcowym Demonstratora Baterii.</w:t>
            </w:r>
          </w:p>
        </w:tc>
      </w:tr>
      <w:tr w:rsidR="00143725" w14:paraId="485CA963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69EF96B7" w14:textId="77777777" w:rsidR="00143725" w:rsidRPr="00E028E5" w:rsidRDefault="0014372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2775C752" w14:textId="63A293E2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6C6C4A49" w14:textId="7E928955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Minimalna </w:t>
            </w:r>
            <w: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g</w:t>
            </w:r>
            <w:r w:rsidRPr="00143725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ęstoś</w:t>
            </w:r>
            <w: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ć</w:t>
            </w:r>
            <w:r w:rsidRPr="00D86723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energii Ogniwa galwanicznego</w:t>
            </w:r>
          </w:p>
        </w:tc>
        <w:tc>
          <w:tcPr>
            <w:tcW w:w="7942" w:type="dxa"/>
            <w:vAlign w:val="center"/>
          </w:tcPr>
          <w:p w14:paraId="116AC6E3" w14:textId="30AF9E4C" w:rsidR="00143725" w:rsidRPr="003D2029" w:rsidRDefault="00143725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wartość</w:t>
            </w:r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Gęstoś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ci energii opracowywanego Ogniwa galwanicznego była nie niższa niż </w:t>
            </w:r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25 </w:t>
            </w:r>
            <w:proofErr w:type="spellStart"/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P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/kg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3725" w14:paraId="5C94AE23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39882332" w14:textId="77777777" w:rsidR="00143725" w:rsidRPr="00E028E5" w:rsidRDefault="00143725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6BAF72D" w14:textId="414E7837" w:rsidR="00143725" w:rsidRPr="4973D8D6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3DA95429" w14:textId="09E94926" w:rsidR="00143725" w:rsidRDefault="00143725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Minimalna żywotność Ogniwa galwanicznego</w:t>
            </w:r>
          </w:p>
        </w:tc>
        <w:tc>
          <w:tcPr>
            <w:tcW w:w="7942" w:type="dxa"/>
            <w:vAlign w:val="center"/>
          </w:tcPr>
          <w:p w14:paraId="240E886E" w14:textId="5D8A928F" w:rsidR="00143725" w:rsidRDefault="00143725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wartość Żywotności Ogniwa galwanicznego była nie niższa niż 800 cykli.</w:t>
            </w:r>
          </w:p>
        </w:tc>
      </w:tr>
      <w:tr w:rsidR="002332C1" w14:paraId="1130BAD6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0A1152C3" w14:textId="77777777" w:rsidR="002332C1" w:rsidRPr="00E028E5" w:rsidRDefault="002332C1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55A0A767" w14:textId="44F13E4A" w:rsidR="002332C1" w:rsidRPr="4973D8D6" w:rsidRDefault="002332C1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0F430CD6" w14:textId="720285AF" w:rsidR="002332C1" w:rsidRDefault="002332C1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Maksymalny stopień samorozładowania Ogniwa</w:t>
            </w:r>
          </w:p>
        </w:tc>
        <w:tc>
          <w:tcPr>
            <w:tcW w:w="7942" w:type="dxa"/>
            <w:vAlign w:val="center"/>
          </w:tcPr>
          <w:p w14:paraId="1A502F3B" w14:textId="67781F68" w:rsidR="002332C1" w:rsidRPr="00D86723" w:rsidRDefault="002332C1" w:rsidP="002635E5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8672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stopień samorozładowania </w:t>
            </w:r>
            <w:r w:rsidR="00BE40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Ogniwa galwanicznego</w:t>
            </w:r>
            <w:r w:rsidRPr="00D8672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 nie większy niż 5% naładowania w ciągu 1 miesiąca.</w:t>
            </w:r>
          </w:p>
        </w:tc>
      </w:tr>
      <w:tr w:rsidR="00D86723" w14:paraId="6240A538" w14:textId="77777777" w:rsidTr="202FB7CD">
        <w:trPr>
          <w:trHeight w:val="1123"/>
          <w:jc w:val="center"/>
        </w:trPr>
        <w:tc>
          <w:tcPr>
            <w:tcW w:w="1245" w:type="dxa"/>
            <w:shd w:val="clear" w:color="auto" w:fill="BDD6EE" w:themeFill="accent1" w:themeFillTint="66"/>
            <w:vAlign w:val="center"/>
          </w:tcPr>
          <w:p w14:paraId="5AD1CEAB" w14:textId="77777777" w:rsidR="00D86723" w:rsidRPr="00E028E5" w:rsidRDefault="00D86723" w:rsidP="00E028E5">
            <w:pPr>
              <w:pStyle w:val="Akapitzlist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3DF254E8" w14:textId="48BCDABB" w:rsidR="00D86723" w:rsidRPr="4973D8D6" w:rsidRDefault="00D86723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4973D8D6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3210" w:type="dxa"/>
            <w:vAlign w:val="center"/>
          </w:tcPr>
          <w:p w14:paraId="14B03082" w14:textId="294F68FB" w:rsidR="00D86723" w:rsidRDefault="00D86723" w:rsidP="00E028E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Minimalny w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agowy udział surowców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7942" w:type="dxa"/>
            <w:vAlign w:val="center"/>
          </w:tcPr>
          <w:p w14:paraId="4641B81A" w14:textId="4CF0A666" w:rsidR="00D86723" w:rsidRDefault="00D86723" w:rsidP="00BE4072">
            <w:pPr>
              <w:jc w:val="both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wagowy</w:t>
            </w:r>
            <w:r w:rsidR="00BE40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udział surowców dostępnych w Polsce do produkcji anody i katody w Ogniwie był nie mniejszy niż 80%. </w:t>
            </w:r>
          </w:p>
        </w:tc>
      </w:tr>
    </w:tbl>
    <w:p w14:paraId="76364AD6" w14:textId="7771F0A4" w:rsidR="002E3BDD" w:rsidRDefault="002E3BDD" w:rsidP="00D56B89">
      <w:pPr>
        <w:pStyle w:val="Legenda"/>
        <w:keepNext/>
      </w:pPr>
    </w:p>
    <w:p w14:paraId="60FD33FC" w14:textId="3A3E7DBE" w:rsidR="00D56B89" w:rsidRDefault="00D56B89" w:rsidP="00D56B89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7F261E">
        <w:rPr>
          <w:noProof/>
        </w:rPr>
        <w:t>3</w:t>
      </w:r>
      <w:r>
        <w:fldChar w:fldCharType="end"/>
      </w:r>
      <w:r>
        <w:t>. Wymagania Konkursowe dla Strumienia "Bateria"</w:t>
      </w:r>
    </w:p>
    <w:tbl>
      <w:tblPr>
        <w:tblStyle w:val="Tabela-Siatka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1125"/>
        <w:gridCol w:w="2040"/>
        <w:gridCol w:w="2685"/>
        <w:gridCol w:w="3204"/>
        <w:gridCol w:w="4691"/>
        <w:gridCol w:w="1418"/>
      </w:tblGrid>
      <w:tr w:rsidR="002362CD" w14:paraId="012C3F5D" w14:textId="24810FB5" w:rsidTr="2BD3A075">
        <w:trPr>
          <w:trHeight w:val="634"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1BE1F61F" w14:textId="77777777" w:rsidR="002362CD" w:rsidRPr="00B61C50" w:rsidRDefault="002362CD" w:rsidP="00C34B7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2040" w:type="dxa"/>
            <w:shd w:val="clear" w:color="auto" w:fill="BDD6EE" w:themeFill="accent1" w:themeFillTint="66"/>
            <w:vAlign w:val="center"/>
          </w:tcPr>
          <w:p w14:paraId="46ABB8D6" w14:textId="77777777" w:rsidR="002362CD" w:rsidRPr="00B61C50" w:rsidRDefault="002362CD" w:rsidP="00C34B7F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5" w:type="dxa"/>
            <w:shd w:val="clear" w:color="auto" w:fill="BDD6EE" w:themeFill="accent1" w:themeFillTint="66"/>
            <w:vAlign w:val="center"/>
          </w:tcPr>
          <w:p w14:paraId="44DEBEB6" w14:textId="78C0A12F" w:rsidR="002362CD" w:rsidRPr="00B61C50" w:rsidRDefault="002362CD" w:rsidP="5E4288B9">
            <w:pPr>
              <w:jc w:val="center"/>
              <w:rPr>
                <w:b/>
                <w:bCs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Nazwa Wymagania Konkursowego</w:t>
            </w:r>
          </w:p>
        </w:tc>
        <w:tc>
          <w:tcPr>
            <w:tcW w:w="3204" w:type="dxa"/>
            <w:shd w:val="clear" w:color="auto" w:fill="BDD6EE" w:themeFill="accent1" w:themeFillTint="66"/>
            <w:vAlign w:val="center"/>
          </w:tcPr>
          <w:p w14:paraId="30472535" w14:textId="5A43683E" w:rsidR="002362CD" w:rsidRPr="00A05D39" w:rsidRDefault="002362CD" w:rsidP="5E4288B9">
            <w:pPr>
              <w:jc w:val="center"/>
              <w:rPr>
                <w:b/>
                <w:bCs/>
                <w:sz w:val="20"/>
                <w:szCs w:val="20"/>
              </w:rPr>
            </w:pPr>
            <w:r w:rsidRPr="688A5682">
              <w:rPr>
                <w:b/>
                <w:bCs/>
                <w:sz w:val="20"/>
                <w:szCs w:val="20"/>
              </w:rPr>
              <w:t>Opis Wymagania Konkursowego</w:t>
            </w:r>
          </w:p>
        </w:tc>
        <w:tc>
          <w:tcPr>
            <w:tcW w:w="4691" w:type="dxa"/>
            <w:shd w:val="clear" w:color="auto" w:fill="BDD6EE" w:themeFill="accent1" w:themeFillTint="66"/>
            <w:vAlign w:val="center"/>
          </w:tcPr>
          <w:p w14:paraId="346B3AF8" w14:textId="247B814B" w:rsidR="002362CD" w:rsidRDefault="002362CD" w:rsidP="688A5682">
            <w:pPr>
              <w:jc w:val="center"/>
              <w:rPr>
                <w:b/>
                <w:bCs/>
                <w:sz w:val="20"/>
                <w:szCs w:val="20"/>
              </w:rPr>
            </w:pPr>
            <w:r w:rsidRPr="688A5682">
              <w:rPr>
                <w:b/>
                <w:bCs/>
                <w:sz w:val="20"/>
                <w:szCs w:val="20"/>
              </w:rPr>
              <w:t>Metoda liczenia parametru, definicja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6444A48" w14:textId="2AD07023" w:rsidR="002362CD" w:rsidRPr="688A5682" w:rsidRDefault="002362CD" w:rsidP="688A56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Dopuszczalna Granica Błędu</w:t>
            </w:r>
          </w:p>
        </w:tc>
      </w:tr>
      <w:tr w:rsidR="002362CD" w14:paraId="5A9A7F09" w14:textId="251A9DB4" w:rsidTr="2BD3A075">
        <w:trPr>
          <w:trHeight w:val="184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53808C1C" w14:textId="7EF303A3" w:rsidR="002362CD" w:rsidRDefault="002362CD" w:rsidP="5E4288B9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.1</w:t>
            </w:r>
          </w:p>
        </w:tc>
        <w:tc>
          <w:tcPr>
            <w:tcW w:w="2040" w:type="dxa"/>
            <w:vAlign w:val="center"/>
          </w:tcPr>
          <w:p w14:paraId="7B153E1A" w14:textId="1E5B8828" w:rsidR="002362CD" w:rsidRDefault="002362CD" w:rsidP="00D56B89">
            <w:pPr>
              <w:spacing w:before="24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02DBA3FF" w14:textId="5BA7866C" w:rsidR="002362CD" w:rsidRDefault="002362CD" w:rsidP="00D56B8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7FD5D0A" w14:textId="4BDF8B63" w:rsidR="002362CD" w:rsidRDefault="002362CD" w:rsidP="00D56B8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Gęstość energii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a galwanicznego</w:t>
            </w:r>
          </w:p>
        </w:tc>
        <w:tc>
          <w:tcPr>
            <w:tcW w:w="3204" w:type="dxa"/>
          </w:tcPr>
          <w:p w14:paraId="0BA95A19" w14:textId="05F3D274" w:rsidR="002362CD" w:rsidRDefault="69CB7FEC" w:rsidP="00354A14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Gęstość energii Ogniwa galwanicznego była jak najwyższa,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przy czym 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Wykonawca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nie może 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zadeklarować wartości Gęstości energii Ogniwa galwaniczneg</w:t>
            </w:r>
            <w:r w:rsid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o wskazanej w Wymaganiu Obligatoryjnym nr 2.9 w Tabeli 2.</w:t>
            </w:r>
          </w:p>
          <w:p w14:paraId="42A1DD4E" w14:textId="4D1A4C76" w:rsidR="002362CD" w:rsidRDefault="002362CD" w:rsidP="00D56B89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ECB00E5" w14:textId="31D75B71" w:rsidR="002362CD" w:rsidRDefault="002362CD" w:rsidP="00B536F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</w:tcPr>
          <w:p w14:paraId="43442F53" w14:textId="14509972" w:rsidR="002362CD" w:rsidRDefault="002362CD" w:rsidP="00D56B89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Gęstość energii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 galwanicznego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definiuje się jako 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stosunek energii możliwej do pobrania z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gniwa (przy 100%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poziomu rozładowania – Depth of </w:t>
            </w:r>
            <w:proofErr w:type="spellStart"/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Discharge</w:t>
            </w:r>
            <w:proofErr w:type="spellEnd"/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C4D3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„</w:t>
            </w:r>
            <w:proofErr w:type="spellStart"/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DoD</w:t>
            </w:r>
            <w:proofErr w:type="spellEnd"/>
            <w:r w:rsidR="00BC4D3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”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) przez masę tego </w:t>
            </w:r>
            <w:r w:rsidR="00C3230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gniwa.</w:t>
            </w:r>
          </w:p>
          <w:p w14:paraId="57BBED67" w14:textId="483B5CD4" w:rsidR="002362CD" w:rsidRDefault="002362CD" w:rsidP="00D56B89">
            <w:pPr>
              <w:rPr>
                <w:color w:val="000000" w:themeColor="text1"/>
                <w:sz w:val="20"/>
                <w:szCs w:val="20"/>
              </w:rPr>
            </w:pPr>
          </w:p>
          <w:p w14:paraId="76FABD8C" w14:textId="49A305EA" w:rsidR="002362CD" w:rsidRDefault="2EADE6D5" w:rsidP="00354A14">
            <w:pPr>
              <w:rPr>
                <w:color w:val="000000" w:themeColor="text1"/>
                <w:sz w:val="20"/>
                <w:szCs w:val="20"/>
              </w:rPr>
            </w:pPr>
            <w:r w:rsidRPr="13AB0739">
              <w:rPr>
                <w:color w:val="000000" w:themeColor="text1"/>
                <w:sz w:val="20"/>
                <w:szCs w:val="20"/>
              </w:rPr>
              <w:t>Parametr gęstoś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ć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 energii 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O</w:t>
            </w:r>
            <w:r w:rsidRPr="13AB0739">
              <w:rPr>
                <w:color w:val="000000" w:themeColor="text1"/>
                <w:sz w:val="20"/>
                <w:szCs w:val="20"/>
              </w:rPr>
              <w:t>gniw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a galwanicznego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 liczony jest jako ilość watogodzin którą można </w:t>
            </w:r>
            <w:r w:rsidR="002D560E" w:rsidRPr="13AB0739">
              <w:rPr>
                <w:color w:val="000000" w:themeColor="text1"/>
                <w:sz w:val="20"/>
                <w:szCs w:val="20"/>
              </w:rPr>
              <w:t xml:space="preserve">maksymalnie 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uzyskać z kilograma masy 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>O</w:t>
            </w:r>
            <w:r w:rsidRPr="13AB0739">
              <w:rPr>
                <w:color w:val="000000" w:themeColor="text1"/>
                <w:sz w:val="20"/>
                <w:szCs w:val="20"/>
              </w:rPr>
              <w:t>gniwa</w:t>
            </w:r>
            <w:r w:rsidR="00C32301" w:rsidRPr="13AB0739">
              <w:rPr>
                <w:color w:val="000000" w:themeColor="text1"/>
                <w:sz w:val="20"/>
                <w:szCs w:val="20"/>
              </w:rPr>
              <w:t xml:space="preserve"> galwanicznego</w:t>
            </w:r>
            <w:r w:rsidRPr="13AB0739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14:paraId="7782C4C9" w14:textId="2088A5D5" w:rsidR="002362CD" w:rsidRDefault="002362CD" w:rsidP="00354A1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20CFF2" w14:textId="12EA20E0" w:rsidR="002362CD" w:rsidDel="00354A14" w:rsidRDefault="002362CD" w:rsidP="002362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-10%</w:t>
            </w:r>
          </w:p>
        </w:tc>
      </w:tr>
      <w:tr w:rsidR="002362CD" w:rsidRPr="006A71D5" w14:paraId="75EDE320" w14:textId="5B9D3F7F" w:rsidTr="2BD3A075">
        <w:trPr>
          <w:trHeight w:val="436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19877508" w14:textId="4BE88C8C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.2.</w:t>
            </w:r>
          </w:p>
        </w:tc>
        <w:tc>
          <w:tcPr>
            <w:tcW w:w="2040" w:type="dxa"/>
            <w:vAlign w:val="center"/>
          </w:tcPr>
          <w:p w14:paraId="7CA167C1" w14:textId="748C75B0" w:rsidR="002362CD" w:rsidRPr="00845608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</w:tc>
        <w:tc>
          <w:tcPr>
            <w:tcW w:w="2685" w:type="dxa"/>
            <w:vAlign w:val="center"/>
          </w:tcPr>
          <w:p w14:paraId="57165721" w14:textId="3364B45F" w:rsidR="002362CD" w:rsidRPr="00845608" w:rsidRDefault="002362CD" w:rsidP="008F3D81">
            <w:pPr>
              <w:rPr>
                <w:b/>
                <w:color w:val="000000" w:themeColor="text1"/>
                <w:sz w:val="20"/>
                <w:szCs w:val="20"/>
              </w:rPr>
            </w:pPr>
            <w:r w:rsidRPr="00845608">
              <w:rPr>
                <w:b/>
                <w:color w:val="000000" w:themeColor="text1"/>
                <w:sz w:val="20"/>
                <w:szCs w:val="20"/>
              </w:rPr>
              <w:t xml:space="preserve">Żywotność </w:t>
            </w:r>
            <w:r>
              <w:rPr>
                <w:b/>
                <w:color w:val="000000" w:themeColor="text1"/>
                <w:sz w:val="20"/>
                <w:szCs w:val="20"/>
              </w:rPr>
              <w:t>Ogniwa</w:t>
            </w:r>
          </w:p>
        </w:tc>
        <w:tc>
          <w:tcPr>
            <w:tcW w:w="3204" w:type="dxa"/>
            <w:vAlign w:val="center"/>
          </w:tcPr>
          <w:p w14:paraId="0F196089" w14:textId="28FDBEAA" w:rsidR="002362CD" w:rsidRPr="00845608" w:rsidRDefault="7BBC4818" w:rsidP="00143725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Żywotność Ogniwa galwanicznego była jak największa, przy czym Wykonawca 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nie może zadeklarować</w:t>
            </w:r>
            <w:r w:rsidR="00B536F6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wartości</w:t>
            </w:r>
            <w:r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 Żywotności Ogniwa poniżej 800 cykli</w:t>
            </w:r>
            <w:r w:rsidR="06F7EA2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.</w:t>
            </w:r>
            <w:r w:rsidRPr="62434014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A71681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Dopuszczalne jest</w:t>
            </w:r>
            <w:r w:rsidR="797884BC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="4A716812" w:rsidRPr="6243401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aby Żywotność Ogniwa była dowolnie większa </w:t>
            </w:r>
            <w:r w:rsidR="0014372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 wartości minimalnej wskazanej w Wymaganiu Obligatoryjnym nr 2.10.</w:t>
            </w:r>
          </w:p>
        </w:tc>
        <w:tc>
          <w:tcPr>
            <w:tcW w:w="4691" w:type="dxa"/>
            <w:vAlign w:val="center"/>
          </w:tcPr>
          <w:p w14:paraId="7F3C6C0B" w14:textId="761F1311" w:rsidR="002362CD" w:rsidRPr="002362CD" w:rsidRDefault="2EADE6D5" w:rsidP="00ED7DC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Ogniwa galwanicznego określa zdolność Ogniwa</w:t>
            </w:r>
            <w:r w:rsidR="008B1DF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długotrwałej pracy polegającej na kolejnych cyklach ładowania i rozładowania.</w:t>
            </w:r>
          </w:p>
          <w:p w14:paraId="31F7D853" w14:textId="39686E5D" w:rsidR="002362CD" w:rsidRPr="00845608" w:rsidRDefault="002362CD" w:rsidP="0A2118AC">
            <w:pPr>
              <w:rPr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mierzona jest liczbą cykli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3DE9741" w14:textId="781EEB5B" w:rsidR="002362CD" w:rsidRDefault="27E61611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Cykl rozumiany jest jako 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pojedyncze 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ładowanie do 100%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SOC (</w:t>
            </w:r>
            <w:proofErr w:type="spellStart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State</w:t>
            </w:r>
            <w:proofErr w:type="spellEnd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Charge</w:t>
            </w:r>
            <w:proofErr w:type="spellEnd"/>
            <w:r w:rsidR="5A248233" w:rsidRPr="07FAF38F">
              <w:rPr>
                <w:rFonts w:ascii="Calibri" w:eastAsia="Calibri" w:hAnsi="Calibri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  <w:r w:rsidR="25000F3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po którym następuje </w:t>
            </w:r>
            <w:r w:rsidR="3F851091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rozładowanie Ogniwa galwanicznego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0% SOC</w:t>
            </w:r>
            <w:r w:rsidR="74FF363A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zadanym czasie.</w:t>
            </w:r>
            <w:r w:rsidR="5A248233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1284CE6" w14:textId="77777777" w:rsidR="00010352" w:rsidRDefault="00010352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450A831" w14:textId="2A92BA25" w:rsidR="005A03A9" w:rsidRDefault="01A4E3BA" w:rsidP="005A03A9">
            <w:pPr>
              <w:rPr>
                <w:color w:val="000000" w:themeColor="text1"/>
                <w:sz w:val="20"/>
                <w:szCs w:val="20"/>
              </w:rPr>
            </w:pPr>
            <w:r w:rsidRPr="70669430">
              <w:rPr>
                <w:color w:val="000000" w:themeColor="text1"/>
                <w:sz w:val="20"/>
                <w:szCs w:val="20"/>
              </w:rPr>
              <w:t>Parametry pracy Wykonawca określa dowolnie zgodnie ze specyfiką swojej technologii, przy czym cykl ładowania i rozładowania nie może trwać dłużej niż 6 godzin oraz ener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gia uzyskana przy rozładowaniu O</w:t>
            </w:r>
            <w:r w:rsidR="2EF0CE1C" w:rsidRPr="70669430">
              <w:rPr>
                <w:color w:val="000000" w:themeColor="text1"/>
                <w:sz w:val="20"/>
                <w:szCs w:val="20"/>
              </w:rPr>
              <w:t xml:space="preserve">gniwa 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nie może być mniejsza</w:t>
            </w:r>
            <w:r w:rsidR="03B51A1E" w:rsidRPr="70669430">
              <w:rPr>
                <w:color w:val="000000" w:themeColor="text1"/>
                <w:sz w:val="20"/>
                <w:szCs w:val="20"/>
              </w:rPr>
              <w:t xml:space="preserve"> n</w:t>
            </w:r>
            <w:r w:rsidRPr="70669430">
              <w:rPr>
                <w:color w:val="000000" w:themeColor="text1"/>
                <w:sz w:val="20"/>
                <w:szCs w:val="20"/>
              </w:rPr>
              <w:t xml:space="preserve">iż </w:t>
            </w:r>
            <w:r w:rsidR="00532285">
              <w:rPr>
                <w:color w:val="000000" w:themeColor="text1"/>
                <w:sz w:val="20"/>
                <w:szCs w:val="20"/>
              </w:rPr>
              <w:t>4</w:t>
            </w:r>
            <w:r w:rsidRPr="70669430">
              <w:rPr>
                <w:color w:val="000000" w:themeColor="text1"/>
                <w:sz w:val="20"/>
                <w:szCs w:val="20"/>
              </w:rPr>
              <w:t xml:space="preserve">0% </w:t>
            </w:r>
            <w:r w:rsidR="1097F543" w:rsidRPr="70669430">
              <w:rPr>
                <w:color w:val="000000" w:themeColor="text1"/>
                <w:sz w:val="20"/>
                <w:szCs w:val="20"/>
              </w:rPr>
              <w:t>deklarowanej przez Wykonawcę Pojemnością Prototypu Ogniwa zgodnie z definicją z Wymagania Obligatoryjnego nr 1.3 z Tabeli nr 1</w:t>
            </w:r>
            <w:r w:rsidR="2EF0CE1C" w:rsidRPr="70669430">
              <w:rPr>
                <w:color w:val="000000" w:themeColor="text1"/>
                <w:sz w:val="20"/>
                <w:szCs w:val="20"/>
              </w:rPr>
              <w:t>.</w:t>
            </w:r>
          </w:p>
          <w:p w14:paraId="26F1436D" w14:textId="77777777" w:rsidR="00010352" w:rsidRDefault="00010352" w:rsidP="005A03A9">
            <w:pPr>
              <w:rPr>
                <w:color w:val="000000" w:themeColor="text1"/>
                <w:sz w:val="20"/>
                <w:szCs w:val="20"/>
              </w:rPr>
            </w:pPr>
          </w:p>
          <w:p w14:paraId="7ACD2645" w14:textId="025F56F8" w:rsidR="005A03A9" w:rsidRPr="00010352" w:rsidRDefault="543889E0" w:rsidP="45E1FD8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Wykonawca jako Żywotność Ogniwa dek</w:t>
            </w:r>
            <w:r w:rsidR="206DEA3B">
              <w:rPr>
                <w:color w:val="000000" w:themeColor="text1"/>
                <w:sz w:val="20"/>
                <w:szCs w:val="20"/>
              </w:rPr>
              <w:t xml:space="preserve">laruje taką liczbę cykli 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ładowania-rozładowania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, dla której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energia pobrana z danego Ogniwa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galwanicznego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będzie wynosić </w:t>
            </w:r>
            <w:r w:rsidR="206DEA3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co najmniej </w:t>
            </w:r>
            <w:r w:rsidRPr="0001035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40% wartości deklarowanej przez Wykonawcę.</w:t>
            </w:r>
          </w:p>
          <w:p w14:paraId="5D22A276" w14:textId="2B5C882C" w:rsidR="005A03A9" w:rsidRPr="00010352" w:rsidRDefault="005A03A9" w:rsidP="45E1FD8C">
            <w:pP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90ED964" w14:textId="105325EB" w:rsidR="005A03A9" w:rsidRPr="00010352" w:rsidRDefault="36CC3659" w:rsidP="2BD3A07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Uwaga! Jeśli Wnioskodawca zadeklaruje wartość Żywotności Ogniwa powyżej 2 </w:t>
            </w:r>
            <w:r w:rsidR="5C3D3154"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00 cykli, wówczas Zamawiający do oceny przyjmie liczbę 2 </w:t>
            </w:r>
            <w:r w:rsidR="16AFE939"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2BD3A07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00 cykli.</w:t>
            </w:r>
          </w:p>
          <w:p w14:paraId="15B38CB6" w14:textId="019C6594" w:rsidR="005A03A9" w:rsidRPr="00010352" w:rsidRDefault="005A03A9" w:rsidP="45E1FD8C">
            <w:pP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99DF5A" w14:textId="7C92B365" w:rsidR="002362CD" w:rsidRDefault="002362CD" w:rsidP="002362CD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-</w:t>
            </w:r>
            <w:ins w:id="8" w:author="Autor">
              <w:r w:rsidR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20</w:t>
              </w:r>
            </w:ins>
            <w:bookmarkStart w:id="9" w:name="_GoBack"/>
            <w:bookmarkEnd w:id="9"/>
            <w:del w:id="10" w:author="Autor">
              <w:r w:rsidDel="00517725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10</w:delText>
              </w:r>
            </w:del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%</w:t>
            </w:r>
          </w:p>
        </w:tc>
      </w:tr>
      <w:tr w:rsidR="002362CD" w14:paraId="29D0ABCC" w14:textId="380DABDC" w:rsidTr="2BD3A075">
        <w:trPr>
          <w:trHeight w:val="1622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063E35B9" w14:textId="6E77EB2F" w:rsidR="002362CD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.3.</w:t>
            </w:r>
          </w:p>
          <w:p w14:paraId="3EF88B6E" w14:textId="56F6675E" w:rsidR="002362CD" w:rsidRDefault="002362CD" w:rsidP="5E4288B9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14:paraId="771F8D03" w14:textId="1975FFF3" w:rsidR="002362CD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2118AC">
              <w:rPr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2BC3838C" w14:textId="0D180F1D" w:rsidR="002362CD" w:rsidRDefault="002362CD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39D0B7C" w14:textId="09865287" w:rsidR="002362CD" w:rsidRDefault="002362CD" w:rsidP="79873DFB">
            <w:pPr>
              <w:rPr>
                <w:b/>
                <w:bCs/>
                <w:sz w:val="20"/>
                <w:szCs w:val="20"/>
              </w:rPr>
            </w:pPr>
            <w:r w:rsidRPr="79873DFB">
              <w:rPr>
                <w:b/>
                <w:bCs/>
                <w:sz w:val="20"/>
                <w:szCs w:val="20"/>
              </w:rPr>
              <w:t xml:space="preserve">Stopień samorozładowania </w:t>
            </w:r>
            <w:r>
              <w:rPr>
                <w:b/>
                <w:bCs/>
                <w:sz w:val="20"/>
                <w:szCs w:val="20"/>
              </w:rPr>
              <w:t>O</w:t>
            </w:r>
            <w:r w:rsidRPr="79873DFB">
              <w:rPr>
                <w:b/>
                <w:bCs/>
                <w:sz w:val="20"/>
                <w:szCs w:val="20"/>
              </w:rPr>
              <w:t>gniw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204" w:type="dxa"/>
            <w:vAlign w:val="center"/>
          </w:tcPr>
          <w:p w14:paraId="5EAE0627" w14:textId="689566AA" w:rsidR="002362CD" w:rsidRDefault="16C207FA" w:rsidP="080C9514">
            <w:pPr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</w:pPr>
            <w:r w:rsidRPr="45E1FD8C">
              <w:rPr>
                <w:color w:val="000000" w:themeColor="text1"/>
                <w:sz w:val="20"/>
                <w:szCs w:val="20"/>
              </w:rPr>
              <w:t xml:space="preserve">Zamawiający wymaga, aby Stopień samorozładowania Ogniwa galwanicznego był jak najniższy, przy czym </w:t>
            </w:r>
            <w:r w:rsidR="00B536F6" w:rsidRPr="45E1FD8C">
              <w:rPr>
                <w:color w:val="000000" w:themeColor="text1"/>
                <w:sz w:val="20"/>
                <w:szCs w:val="20"/>
              </w:rPr>
              <w:t xml:space="preserve">Wykonawca </w:t>
            </w:r>
            <w:r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nie może </w:t>
            </w:r>
            <w:r w:rsidR="00B536F6"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zadeklarować wartości Stopnia samorozładowania Ogniwa </w:t>
            </w:r>
            <w:r w:rsidR="002332C1" w:rsidRPr="45E1FD8C">
              <w:rPr>
                <w:color w:val="000000" w:themeColor="text1"/>
                <w:sz w:val="20"/>
                <w:szCs w:val="20"/>
                <w:u w:val="single"/>
              </w:rPr>
              <w:t>wyższej niż wskazana w Wymaganiu Obligatoryjnym nr 2.11</w:t>
            </w:r>
            <w:r w:rsidR="00E76466" w:rsidRPr="45E1FD8C">
              <w:rPr>
                <w:color w:val="000000" w:themeColor="text1"/>
                <w:sz w:val="20"/>
                <w:szCs w:val="20"/>
                <w:u w:val="single"/>
              </w:rPr>
              <w:t>.</w:t>
            </w:r>
            <w:r w:rsidR="002332C1" w:rsidRPr="45E1FD8C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181CBC8E" w14:textId="707BC0CC" w:rsidR="002362CD" w:rsidRDefault="002362CD" w:rsidP="002362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6DA1BC32" w14:textId="71FF5E75" w:rsidR="002362CD" w:rsidRDefault="002362CD" w:rsidP="002362CD">
            <w:pPr>
              <w:rPr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color w:val="000000" w:themeColor="text1"/>
                <w:sz w:val="20"/>
                <w:szCs w:val="20"/>
              </w:rPr>
              <w:t>Stopień samorozładowania O</w:t>
            </w:r>
            <w:r w:rsidRPr="5BF322AB">
              <w:rPr>
                <w:color w:val="000000" w:themeColor="text1"/>
                <w:sz w:val="20"/>
                <w:szCs w:val="20"/>
              </w:rPr>
              <w:t>gniw</w:t>
            </w:r>
            <w:r>
              <w:rPr>
                <w:color w:val="000000" w:themeColor="text1"/>
                <w:sz w:val="20"/>
                <w:szCs w:val="20"/>
              </w:rPr>
              <w:t>a galwanicznego</w:t>
            </w:r>
            <w:r w:rsidRPr="5BF322AB">
              <w:rPr>
                <w:color w:val="000000" w:themeColor="text1"/>
                <w:sz w:val="20"/>
                <w:szCs w:val="20"/>
              </w:rPr>
              <w:t xml:space="preserve"> ro</w:t>
            </w:r>
            <w:r>
              <w:rPr>
                <w:color w:val="000000" w:themeColor="text1"/>
                <w:sz w:val="20"/>
                <w:szCs w:val="20"/>
              </w:rPr>
              <w:t>zumiany jest jako rozładowanie tego O</w:t>
            </w:r>
            <w:r w:rsidRPr="5BF322AB">
              <w:rPr>
                <w:color w:val="000000" w:themeColor="text1"/>
                <w:sz w:val="20"/>
                <w:szCs w:val="20"/>
              </w:rPr>
              <w:t>gniw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5BF322AB">
              <w:rPr>
                <w:color w:val="000000" w:themeColor="text1"/>
                <w:sz w:val="20"/>
                <w:szCs w:val="20"/>
              </w:rPr>
              <w:t xml:space="preserve"> bez obciążenia w jednostce czasu.</w:t>
            </w:r>
          </w:p>
          <w:p w14:paraId="28B86502" w14:textId="59FBF076" w:rsidR="002362CD" w:rsidRDefault="08701D5E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 xml:space="preserve">Parametr stopnia samorozładowania Ogniwa </w:t>
            </w:r>
            <w:r w:rsidR="726FCAB2" w:rsidRPr="07FAF38F">
              <w:rPr>
                <w:color w:val="000000" w:themeColor="text1"/>
                <w:sz w:val="20"/>
                <w:szCs w:val="20"/>
              </w:rPr>
              <w:t xml:space="preserve">galwanicznego </w:t>
            </w:r>
            <w:r w:rsidRPr="07FAF38F">
              <w:rPr>
                <w:color w:val="000000" w:themeColor="text1"/>
                <w:sz w:val="20"/>
                <w:szCs w:val="20"/>
              </w:rPr>
              <w:t>liczony jest jako procent zmiany</w:t>
            </w:r>
            <w:r w:rsidR="3ED83F35" w:rsidRPr="07FAF38F">
              <w:rPr>
                <w:color w:val="000000" w:themeColor="text1"/>
                <w:sz w:val="20"/>
                <w:szCs w:val="20"/>
              </w:rPr>
              <w:t xml:space="preserve"> maksymalnej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532285" w:rsidRPr="00532285">
              <w:rPr>
                <w:rFonts w:eastAsiaTheme="minorEastAsia"/>
                <w:iCs/>
                <w:color w:val="000000" w:themeColor="text1"/>
                <w:sz w:val="20"/>
                <w:szCs w:val="20"/>
                <w:lang w:eastAsia="pl-PL"/>
              </w:rPr>
              <w:t>zdolności do utrzymywania zgromadzonej energii</w:t>
            </w:r>
            <w:r w:rsidR="00532285" w:rsidRPr="005322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Ogniwa </w:t>
            </w:r>
            <w:r w:rsidR="3C149437" w:rsidRPr="07FAF38F">
              <w:rPr>
                <w:color w:val="000000" w:themeColor="text1"/>
                <w:sz w:val="20"/>
                <w:szCs w:val="20"/>
              </w:rPr>
              <w:t xml:space="preserve">galwanicznego </w:t>
            </w:r>
            <w:r w:rsidRPr="07FAF38F">
              <w:rPr>
                <w:color w:val="000000" w:themeColor="text1"/>
                <w:sz w:val="20"/>
                <w:szCs w:val="20"/>
              </w:rPr>
              <w:t>w interwale czasowym jednego miesiąca</w:t>
            </w:r>
            <w:r w:rsidR="22ACB9FD" w:rsidRPr="07FAF38F">
              <w:rPr>
                <w:color w:val="000000" w:themeColor="text1"/>
                <w:sz w:val="20"/>
                <w:szCs w:val="20"/>
              </w:rPr>
              <w:t>. Wartość tego Wymagania Konkursowego musi być utrzymana przez co najmniej 5 lat od wyprodukowania Ogniwa galwanicznego</w:t>
            </w:r>
            <w:r w:rsidRPr="07FAF38F">
              <w:rPr>
                <w:color w:val="000000" w:themeColor="text1"/>
                <w:sz w:val="20"/>
                <w:szCs w:val="20"/>
              </w:rPr>
              <w:t>.</w:t>
            </w:r>
          </w:p>
          <w:p w14:paraId="4CE974DE" w14:textId="6663501F" w:rsidR="002362CD" w:rsidRDefault="002362CD" w:rsidP="04DAF87C">
            <w:pPr>
              <w:rPr>
                <w:color w:val="000000" w:themeColor="text1"/>
                <w:sz w:val="20"/>
                <w:szCs w:val="20"/>
              </w:rPr>
            </w:pPr>
          </w:p>
          <w:p w14:paraId="09B8F3F3" w14:textId="6281BC4F" w:rsidR="002362CD" w:rsidRDefault="002362CD" w:rsidP="002362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F86D6AF" w14:textId="3B904F32" w:rsidR="002362CD" w:rsidRDefault="002362CD" w:rsidP="002362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+10%</w:t>
            </w:r>
          </w:p>
        </w:tc>
      </w:tr>
      <w:tr w:rsidR="002362CD" w:rsidRPr="006A71D5" w14:paraId="2AAE986B" w14:textId="58EA00A9" w:rsidTr="2BD3A075">
        <w:trPr>
          <w:trHeight w:val="241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422F45F9" w14:textId="26221019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3398CFEF">
              <w:rPr>
                <w:sz w:val="20"/>
                <w:szCs w:val="20"/>
              </w:rPr>
              <w:t>.4</w:t>
            </w:r>
          </w:p>
        </w:tc>
        <w:tc>
          <w:tcPr>
            <w:tcW w:w="2040" w:type="dxa"/>
            <w:vAlign w:val="center"/>
          </w:tcPr>
          <w:p w14:paraId="2A9C4B55" w14:textId="5F99A01F" w:rsidR="002362CD" w:rsidRPr="00845608" w:rsidRDefault="4F79EA61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62434014"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685" w:type="dxa"/>
            <w:vAlign w:val="center"/>
          </w:tcPr>
          <w:p w14:paraId="4902C89B" w14:textId="58259268" w:rsidR="002362CD" w:rsidRPr="00845608" w:rsidRDefault="002362CD" w:rsidP="00547E5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00BC4D32"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="00547E57"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  <w:r w:rsidR="00547E57"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40768973" w14:textId="23D65378" w:rsidR="002362CD" w:rsidRDefault="2B269ABB" w:rsidP="080C9514">
            <w:pPr>
              <w:rPr>
                <w:color w:val="000000" w:themeColor="text1"/>
                <w:sz w:val="20"/>
                <w:szCs w:val="20"/>
              </w:rPr>
            </w:pPr>
            <w:r w:rsidRPr="62434014">
              <w:rPr>
                <w:color w:val="000000" w:themeColor="text1"/>
                <w:sz w:val="20"/>
                <w:szCs w:val="20"/>
              </w:rPr>
              <w:t>Zamawiający wymaga jak największego wagowego udziału surowców</w:t>
            </w:r>
            <w:r w:rsidR="3C42639C" w:rsidRPr="62434014">
              <w:rPr>
                <w:color w:val="000000" w:themeColor="text1"/>
                <w:sz w:val="20"/>
                <w:szCs w:val="20"/>
              </w:rPr>
              <w:t xml:space="preserve"> </w:t>
            </w:r>
            <w:r w:rsidR="442053E5" w:rsidRPr="62434014">
              <w:rPr>
                <w:color w:val="000000" w:themeColor="text1"/>
                <w:sz w:val="20"/>
                <w:szCs w:val="20"/>
              </w:rPr>
              <w:t xml:space="preserve">dostępnych w Polsce </w:t>
            </w:r>
            <w:r w:rsidR="3C42639C" w:rsidRPr="62434014">
              <w:rPr>
                <w:color w:val="000000" w:themeColor="text1"/>
                <w:sz w:val="20"/>
                <w:szCs w:val="20"/>
              </w:rPr>
              <w:t xml:space="preserve">do produkcji anody i katody w Ogniwie galwanicznym, </w:t>
            </w:r>
            <w:r w:rsidR="3C42639C" w:rsidRPr="62434014">
              <w:rPr>
                <w:color w:val="000000" w:themeColor="text1"/>
                <w:sz w:val="20"/>
                <w:szCs w:val="20"/>
                <w:u w:val="single"/>
              </w:rPr>
              <w:t xml:space="preserve">przy czym Wykonawca nie może zadeklarować wartości wagowego udziału </w:t>
            </w:r>
            <w:r w:rsidR="00C23490">
              <w:rPr>
                <w:color w:val="000000" w:themeColor="text1"/>
                <w:sz w:val="20"/>
                <w:szCs w:val="20"/>
                <w:u w:val="single"/>
              </w:rPr>
              <w:t>niższej niż wskazana w Wy</w:t>
            </w:r>
            <w:r w:rsidR="00D86723">
              <w:rPr>
                <w:color w:val="000000" w:themeColor="text1"/>
                <w:sz w:val="20"/>
                <w:szCs w:val="20"/>
                <w:u w:val="single"/>
              </w:rPr>
              <w:t>maganiu Obligatoryjnym nr 2.12.</w:t>
            </w:r>
          </w:p>
          <w:p w14:paraId="0756D435" w14:textId="77777777" w:rsidR="00547E57" w:rsidRDefault="00547E57" w:rsidP="00547E57">
            <w:pPr>
              <w:rPr>
                <w:color w:val="000000" w:themeColor="text1"/>
                <w:sz w:val="20"/>
                <w:szCs w:val="20"/>
              </w:rPr>
            </w:pPr>
          </w:p>
          <w:p w14:paraId="0AD6BC27" w14:textId="0A1CF7F4" w:rsidR="00547E57" w:rsidRPr="00845608" w:rsidRDefault="00547E57" w:rsidP="00547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2B00F72B" w14:textId="704CE73A" w:rsidR="002362CD" w:rsidRDefault="3A687F96" w:rsidP="002362CD">
            <w:pPr>
              <w:rPr>
                <w:color w:val="000000" w:themeColor="text1"/>
                <w:sz w:val="20"/>
                <w:szCs w:val="20"/>
              </w:rPr>
            </w:pPr>
            <w:r w:rsidRPr="3264EF0D">
              <w:rPr>
                <w:color w:val="000000" w:themeColor="text1"/>
                <w:sz w:val="20"/>
                <w:szCs w:val="20"/>
              </w:rPr>
              <w:t>Parametr wagowego udziału pochodzenia surowców</w:t>
            </w:r>
            <w:r w:rsidR="002362CD" w:rsidRPr="3264EF0D">
              <w:rPr>
                <w:color w:val="000000" w:themeColor="text1"/>
                <w:sz w:val="20"/>
                <w:szCs w:val="20"/>
              </w:rPr>
              <w:t xml:space="preserve"> z Polski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 do produkcji anody i katody w </w:t>
            </w:r>
            <w:r w:rsidR="5B169A00" w:rsidRPr="3264EF0D">
              <w:rPr>
                <w:color w:val="000000" w:themeColor="text1"/>
                <w:sz w:val="20"/>
                <w:szCs w:val="20"/>
              </w:rPr>
              <w:t>O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gniwie </w:t>
            </w:r>
            <w:r w:rsidR="5B169A00" w:rsidRPr="3264EF0D">
              <w:rPr>
                <w:color w:val="000000" w:themeColor="text1"/>
                <w:sz w:val="20"/>
                <w:szCs w:val="20"/>
              </w:rPr>
              <w:t xml:space="preserve">galwanicznym </w:t>
            </w:r>
            <w:r w:rsidRPr="3264EF0D">
              <w:rPr>
                <w:color w:val="000000" w:themeColor="text1"/>
                <w:sz w:val="20"/>
                <w:szCs w:val="20"/>
              </w:rPr>
              <w:t xml:space="preserve">to stosunek wagi surowców </w:t>
            </w:r>
            <w:r w:rsidR="006329F3">
              <w:rPr>
                <w:color w:val="000000" w:themeColor="text1"/>
                <w:sz w:val="20"/>
                <w:szCs w:val="20"/>
              </w:rPr>
              <w:t xml:space="preserve">dostępnych w Polsce </w:t>
            </w:r>
            <w:r w:rsidRPr="3264EF0D">
              <w:rPr>
                <w:color w:val="000000" w:themeColor="text1"/>
                <w:sz w:val="20"/>
                <w:szCs w:val="20"/>
              </w:rPr>
              <w:t>w anodzie i katodzie do całkowitej wagi anody i katody</w:t>
            </w:r>
            <w:r w:rsidR="258DD915" w:rsidRPr="3264EF0D">
              <w:rPr>
                <w:color w:val="000000" w:themeColor="text1"/>
                <w:sz w:val="20"/>
                <w:szCs w:val="20"/>
              </w:rPr>
              <w:t xml:space="preserve"> Ogniwa galwanicznego</w:t>
            </w:r>
            <w:r w:rsidRPr="3264EF0D">
              <w:rPr>
                <w:color w:val="000000" w:themeColor="text1"/>
                <w:sz w:val="20"/>
                <w:szCs w:val="20"/>
              </w:rPr>
              <w:t>.</w:t>
            </w:r>
          </w:p>
          <w:p w14:paraId="67B7D89D" w14:textId="19CF6391" w:rsidR="00547E57" w:rsidRDefault="00547E57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442B794F" w14:textId="6C326D73" w:rsidR="00547E57" w:rsidRDefault="258DD915" w:rsidP="3264EF0D">
            <w:pPr>
              <w:rPr>
                <w:color w:val="000000" w:themeColor="text1"/>
                <w:sz w:val="20"/>
                <w:szCs w:val="20"/>
              </w:rPr>
            </w:pPr>
            <w:r w:rsidRPr="3264EF0D">
              <w:rPr>
                <w:color w:val="000000" w:themeColor="text1"/>
                <w:sz w:val="20"/>
                <w:szCs w:val="20"/>
              </w:rPr>
              <w:t xml:space="preserve">Zamawiający definiuje surowce </w:t>
            </w:r>
            <w:r w:rsidR="006329F3">
              <w:rPr>
                <w:color w:val="000000" w:themeColor="text1"/>
                <w:sz w:val="20"/>
                <w:szCs w:val="20"/>
              </w:rPr>
              <w:t>dostępne w Polsce</w:t>
            </w:r>
            <w:r w:rsidR="00547E57" w:rsidRPr="3264EF0D">
              <w:rPr>
                <w:color w:val="000000" w:themeColor="text1"/>
                <w:sz w:val="20"/>
                <w:szCs w:val="20"/>
              </w:rPr>
              <w:t xml:space="preserve"> </w:t>
            </w:r>
            <w:r w:rsidRPr="3264EF0D">
              <w:rPr>
                <w:color w:val="000000" w:themeColor="text1"/>
                <w:sz w:val="20"/>
                <w:szCs w:val="20"/>
              </w:rPr>
              <w:t>jako pierwiastki znajdujące się na liście eksportu towarów z Polski w sekcji "Metale nieszlachetne i artykuły z nich" rocznika statystycznego handlu zagranicznego Głównego Urzędu Statystycznego aktualnego na rok ogłoszenia Przedsięwzięcia</w:t>
            </w:r>
            <w:r w:rsidR="006107E8">
              <w:rPr>
                <w:color w:val="000000" w:themeColor="text1"/>
                <w:sz w:val="20"/>
                <w:szCs w:val="20"/>
              </w:rPr>
              <w:t xml:space="preserve">, </w:t>
            </w:r>
            <w:r w:rsidR="006107E8" w:rsidRPr="0625CCF4">
              <w:rPr>
                <w:color w:val="000000" w:themeColor="text1"/>
                <w:sz w:val="20"/>
                <w:szCs w:val="20"/>
              </w:rPr>
              <w:t>o ile są wydobywane lub jest możliwe ich wydobywanie w Polsce w ilościach umożliwiających produkcję ogniw o pojemności 100 MWh w skali roku.</w:t>
            </w:r>
          </w:p>
          <w:p w14:paraId="14D6E2CD" w14:textId="583D1488" w:rsidR="00547E57" w:rsidRDefault="00547E57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3A498923" w14:textId="21B40CF4" w:rsidR="006329F3" w:rsidRDefault="006329F3" w:rsidP="006329F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Niniejsze Wymaganie nie należy odczytywać jako wymogu korzystania z produktów pochodzenia krajowego, lecz oparcia Technologii Ogniw o takie surowce, które potencjalnie można pozyskać w Polsce. W celu usunięcia wątpliwości Zamawiający wskazuje, że w trakcie opracowania Rozwiązania, w tym przygotowania Prototypu lub Demonstratora w Strumieniu „Bateria” Wykonawca może korzystać z surowców pochodzących z innych państw Europejskiego Obszaru Gospodarczego</w:t>
            </w:r>
            <w:r w:rsidR="006536E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przy czym w takim wypadku powinien dodatkowo wykazać</w:t>
            </w:r>
            <w:r w:rsidR="006536EB">
              <w:rPr>
                <w:color w:val="000000" w:themeColor="text1"/>
                <w:sz w:val="20"/>
                <w:szCs w:val="20"/>
              </w:rPr>
              <w:t xml:space="preserve"> odpowiednio we Wniosku lub w Wynikach Prac Etapu</w:t>
            </w:r>
            <w:r>
              <w:rPr>
                <w:color w:val="000000" w:themeColor="text1"/>
                <w:sz w:val="20"/>
                <w:szCs w:val="20"/>
              </w:rPr>
              <w:t xml:space="preserve">, że surowce o tożsamych właściwościach </w:t>
            </w:r>
            <w:r w:rsidR="000A6687">
              <w:rPr>
                <w:color w:val="000000" w:themeColor="text1"/>
                <w:sz w:val="20"/>
                <w:szCs w:val="20"/>
              </w:rPr>
              <w:t xml:space="preserve">(relewantnych z punktu widzenia funkcjonowania Ogniwa) </w:t>
            </w:r>
            <w:r>
              <w:rPr>
                <w:color w:val="000000" w:themeColor="text1"/>
                <w:sz w:val="20"/>
                <w:szCs w:val="20"/>
              </w:rPr>
              <w:t>są dostępne w Polsce zgodnie z ww. definicją surowców dostępnych w Polsce.</w:t>
            </w:r>
          </w:p>
          <w:p w14:paraId="63CA91E8" w14:textId="77777777" w:rsidR="006329F3" w:rsidRPr="00845608" w:rsidRDefault="006329F3" w:rsidP="002362CD">
            <w:pPr>
              <w:rPr>
                <w:color w:val="000000" w:themeColor="text1"/>
                <w:sz w:val="20"/>
                <w:szCs w:val="20"/>
              </w:rPr>
            </w:pPr>
          </w:p>
          <w:p w14:paraId="2394439E" w14:textId="43F4DF4F" w:rsidR="002362CD" w:rsidRDefault="1486C872" w:rsidP="00C80F6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ymaga, aby 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Wniosku/Zaktualizowanego Wniosku Wykonawca wskazał 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wszystkie komponenty użyte w </w:t>
            </w:r>
            <w:r w:rsidR="47D21921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Ogniwie galwanicznym 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wraz z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uzasadni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eniem ich wykorzystania 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pod kątem technologicznym do działania </w:t>
            </w:r>
            <w:r w:rsidR="47D21921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184FF433"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gniw</w:t>
            </w:r>
            <w:r w:rsidRPr="0A6C56C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a.</w:t>
            </w:r>
          </w:p>
          <w:p w14:paraId="6AFCCF79" w14:textId="5FE30719" w:rsidR="00242D48" w:rsidRPr="00845608" w:rsidRDefault="00242D48" w:rsidP="00C80F6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4284224" w14:textId="5AF32730" w:rsidR="002362CD" w:rsidRPr="5BF322AB" w:rsidRDefault="00242D48" w:rsidP="00242D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-10%</w:t>
            </w:r>
          </w:p>
        </w:tc>
      </w:tr>
      <w:tr w:rsidR="002362CD" w:rsidRPr="006A71D5" w14:paraId="6393DDB3" w14:textId="1EEC6659" w:rsidTr="2BD3A075">
        <w:trPr>
          <w:trHeight w:val="976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6E910990" w14:textId="2CA7B9C2" w:rsidR="002362CD" w:rsidRPr="00CA574E" w:rsidRDefault="002362CD" w:rsidP="5E428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.5</w:t>
            </w:r>
          </w:p>
        </w:tc>
        <w:tc>
          <w:tcPr>
            <w:tcW w:w="2040" w:type="dxa"/>
            <w:vAlign w:val="center"/>
          </w:tcPr>
          <w:p w14:paraId="4D28BFE4" w14:textId="1CBAD0F0" w:rsidR="002362CD" w:rsidRPr="006A71D5" w:rsidRDefault="003057A3" w:rsidP="1A46878C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685" w:type="dxa"/>
            <w:vAlign w:val="center"/>
          </w:tcPr>
          <w:p w14:paraId="2F565AEE" w14:textId="3F363C77" w:rsidR="002362CD" w:rsidRPr="00E54BF5" w:rsidRDefault="1433C979" w:rsidP="5E4288B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Bezpośrednie koszty </w:t>
            </w:r>
            <w:r w:rsidR="2A7E8159"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materiałów </w:t>
            </w:r>
            <w:r w:rsidR="1014CFE5"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do </w:t>
            </w: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 w:rsidR="58E14AC0" w:rsidRPr="542C6D45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42C6D45">
              <w:rPr>
                <w:b/>
                <w:bCs/>
                <w:color w:val="000000" w:themeColor="text1"/>
                <w:sz w:val="20"/>
                <w:szCs w:val="20"/>
              </w:rPr>
              <w:t>gniw</w:t>
            </w:r>
          </w:p>
        </w:tc>
        <w:tc>
          <w:tcPr>
            <w:tcW w:w="3204" w:type="dxa"/>
            <w:vAlign w:val="center"/>
          </w:tcPr>
          <w:p w14:paraId="538656C4" w14:textId="31255A31" w:rsidR="003057A3" w:rsidRDefault="7EA6F786" w:rsidP="003057A3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koszty</w:t>
            </w:r>
            <w:r w:rsidR="6D668B5D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 w:rsidR="0F58C838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materiałów do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produkcji Ogniw</w:t>
            </w:r>
            <w:r w:rsidR="0162DD89"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galwanicznych</w:t>
            </w:r>
            <w:r w:rsidRPr="07FAF38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były jak najniższe.</w:t>
            </w:r>
          </w:p>
          <w:p w14:paraId="7C42ACFB" w14:textId="77777777" w:rsidR="003057A3" w:rsidRPr="006A71D5" w:rsidRDefault="003057A3" w:rsidP="003057A3">
            <w:pPr>
              <w:jc w:val="both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1CD1437" w14:textId="77777777" w:rsidR="002362CD" w:rsidRDefault="002362CD" w:rsidP="00D5051C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1A0952E" w14:textId="623FFF06" w:rsidR="002362CD" w:rsidRPr="007D0F5B" w:rsidRDefault="002362CD" w:rsidP="04DAF87C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91" w:type="dxa"/>
            <w:vAlign w:val="center"/>
          </w:tcPr>
          <w:p w14:paraId="6653A52A" w14:textId="020A4DA9" w:rsidR="003057A3" w:rsidRDefault="57CBD0DA" w:rsidP="003057A3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Bezpośrednie koszty </w:t>
            </w:r>
            <w:r w:rsidR="0E94BD1F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materiałów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pierwotnych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koniecznych </w:t>
            </w:r>
            <w:r w:rsidR="3089357D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produk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owania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BFBE7E5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</w:t>
            </w:r>
            <w:r w:rsidR="4BFBE7E5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galwanicznych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łącznie z odpadem,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rozumiane są jako koszty niezbędne do prowadzenia produkcji </w:t>
            </w:r>
            <w:r w:rsidR="2BD89400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 w skali 100 ty</w:t>
            </w:r>
            <w:r w:rsidR="5B34EA98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. sztuk </w:t>
            </w:r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 pojemności 6 </w:t>
            </w:r>
            <w:proofErr w:type="spellStart"/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="6D9091D9" w:rsidRPr="202FB7C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każde. Aby uniknąć wszelkich wątpliwości, Zamawiający informuje, że nie dopuszcza możliwości wliczenia do ww. kosztów materiałów pochodzących z recyklingu.</w:t>
            </w:r>
          </w:p>
          <w:p w14:paraId="033014FA" w14:textId="07EB819B" w:rsidR="002362CD" w:rsidRDefault="002362CD" w:rsidP="07FAF38F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1D396D1" w14:textId="29DDAB0A" w:rsidR="002362CD" w:rsidRDefault="2EADE6D5" w:rsidP="79873DFB">
            <w:pPr>
              <w:rPr>
                <w:color w:val="000000" w:themeColor="text1"/>
                <w:sz w:val="20"/>
                <w:szCs w:val="20"/>
              </w:rPr>
            </w:pPr>
            <w:r w:rsidRPr="4973D8D6">
              <w:rPr>
                <w:color w:val="000000" w:themeColor="text1"/>
                <w:sz w:val="20"/>
                <w:szCs w:val="20"/>
              </w:rPr>
              <w:t>Zamawiający wymaga, aby szczegółowy opis kalkulacji kosztów został przedstawiony przez Wy</w:t>
            </w:r>
            <w:r w:rsidR="3114E048" w:rsidRPr="4973D8D6">
              <w:rPr>
                <w:color w:val="000000" w:themeColor="text1"/>
                <w:sz w:val="20"/>
                <w:szCs w:val="20"/>
              </w:rPr>
              <w:t xml:space="preserve">konawcę zgodnie z Załącznikiem </w:t>
            </w:r>
            <w:r w:rsidR="5FB1D6B8" w:rsidRPr="4ECE5F0C">
              <w:rPr>
                <w:color w:val="000000" w:themeColor="text1"/>
                <w:sz w:val="20"/>
                <w:szCs w:val="20"/>
              </w:rPr>
              <w:t>A</w:t>
            </w:r>
            <w:r w:rsidRPr="4973D8D6">
              <w:rPr>
                <w:color w:val="000000" w:themeColor="text1"/>
                <w:sz w:val="20"/>
                <w:szCs w:val="20"/>
              </w:rPr>
              <w:t xml:space="preserve"> do niniejszego Załącznika.</w:t>
            </w:r>
          </w:p>
          <w:p w14:paraId="26E57ED1" w14:textId="0EA9DE17" w:rsidR="002362CD" w:rsidRDefault="002362CD" w:rsidP="79873DFB">
            <w:pPr>
              <w:rPr>
                <w:color w:val="000000" w:themeColor="text1"/>
                <w:sz w:val="20"/>
                <w:szCs w:val="20"/>
              </w:rPr>
            </w:pPr>
          </w:p>
          <w:p w14:paraId="7C9D56C6" w14:textId="78513ED9" w:rsidR="003057A3" w:rsidRDefault="002362CD" w:rsidP="18DEA8C6">
            <w:pPr>
              <w:rPr>
                <w:color w:val="000000" w:themeColor="text1"/>
                <w:sz w:val="20"/>
                <w:szCs w:val="20"/>
              </w:rPr>
            </w:pPr>
            <w:r w:rsidRPr="21DE3F3B">
              <w:rPr>
                <w:color w:val="000000" w:themeColor="text1"/>
                <w:sz w:val="20"/>
                <w:szCs w:val="20"/>
              </w:rPr>
              <w:t xml:space="preserve">Bezpośrednie koszty </w:t>
            </w:r>
            <w:r w:rsidR="0042291F">
              <w:rPr>
                <w:color w:val="000000" w:themeColor="text1"/>
                <w:sz w:val="20"/>
                <w:szCs w:val="20"/>
              </w:rPr>
              <w:t xml:space="preserve">materiałów do </w:t>
            </w:r>
            <w:r w:rsidRPr="21DE3F3B">
              <w:rPr>
                <w:color w:val="000000" w:themeColor="text1"/>
                <w:sz w:val="20"/>
                <w:szCs w:val="20"/>
              </w:rPr>
              <w:t xml:space="preserve">produkcji </w:t>
            </w:r>
            <w:r w:rsidR="00BB060A">
              <w:rPr>
                <w:color w:val="000000" w:themeColor="text1"/>
                <w:sz w:val="20"/>
                <w:szCs w:val="20"/>
              </w:rPr>
              <w:t>O</w:t>
            </w:r>
            <w:r w:rsidRPr="21DE3F3B">
              <w:rPr>
                <w:color w:val="000000" w:themeColor="text1"/>
                <w:sz w:val="20"/>
                <w:szCs w:val="20"/>
              </w:rPr>
              <w:t>gniw</w:t>
            </w:r>
            <w:r w:rsidR="00BB060A">
              <w:rPr>
                <w:color w:val="000000" w:themeColor="text1"/>
                <w:sz w:val="20"/>
                <w:szCs w:val="20"/>
              </w:rPr>
              <w:t xml:space="preserve"> galwanicznych</w:t>
            </w:r>
            <w:r w:rsidRPr="21DE3F3B">
              <w:rPr>
                <w:color w:val="000000" w:themeColor="text1"/>
                <w:sz w:val="20"/>
                <w:szCs w:val="20"/>
              </w:rPr>
              <w:t xml:space="preserve"> będą liczone według następującego wzoru: </w:t>
            </w:r>
          </w:p>
          <w:p w14:paraId="4E84FC17" w14:textId="77777777" w:rsidR="00BB060A" w:rsidRDefault="00BB060A" w:rsidP="18DEA8C6">
            <w:pPr>
              <w:rPr>
                <w:color w:val="000000" w:themeColor="text1"/>
                <w:sz w:val="20"/>
                <w:szCs w:val="20"/>
              </w:rPr>
            </w:pPr>
          </w:p>
          <w:p w14:paraId="5907C27F" w14:textId="736EF5A0" w:rsidR="003057A3" w:rsidRDefault="003057A3" w:rsidP="18DEA8C6">
            <w:pPr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(P*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o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)</m:t>
                    </m:r>
                  </m:den>
                </m:f>
              </m:oMath>
            </m:oMathPara>
          </w:p>
          <w:p w14:paraId="670E938C" w14:textId="314DBB99" w:rsidR="002362CD" w:rsidRDefault="00BB060A" w:rsidP="04DAF8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Gdzie:</w:t>
            </w:r>
          </w:p>
          <w:p w14:paraId="399A6328" w14:textId="69511259" w:rsidR="00BB060A" w:rsidRDefault="332C0892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K – koszty</w:t>
            </w:r>
            <w:r w:rsidR="1979510A" w:rsidRPr="07FAF38F">
              <w:rPr>
                <w:color w:val="000000" w:themeColor="text1"/>
                <w:sz w:val="20"/>
                <w:szCs w:val="20"/>
              </w:rPr>
              <w:t xml:space="preserve"> jednostkowe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3F83CDFA" w:rsidRPr="07FAF38F">
              <w:rPr>
                <w:color w:val="000000" w:themeColor="text1"/>
                <w:sz w:val="20"/>
                <w:szCs w:val="20"/>
              </w:rPr>
              <w:t>materiałów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pierwotnych koniecznych</w:t>
            </w:r>
            <w:r w:rsidR="3F83CDFA" w:rsidRPr="07FAF38F">
              <w:rPr>
                <w:color w:val="000000" w:themeColor="text1"/>
                <w:sz w:val="20"/>
                <w:szCs w:val="20"/>
              </w:rPr>
              <w:t xml:space="preserve"> do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wy</w:t>
            </w:r>
            <w:r w:rsidRPr="07FAF38F">
              <w:rPr>
                <w:color w:val="000000" w:themeColor="text1"/>
                <w:sz w:val="20"/>
                <w:szCs w:val="20"/>
              </w:rPr>
              <w:t>produk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owania</w:t>
            </w:r>
            <w:r w:rsidRPr="07FAF38F">
              <w:rPr>
                <w:color w:val="000000" w:themeColor="text1"/>
                <w:sz w:val="20"/>
                <w:szCs w:val="20"/>
              </w:rPr>
              <w:t xml:space="preserve"> Ogniw galwanicznych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łącznie z odpadem [PLN</w:t>
            </w:r>
            <w:r w:rsidR="6D668B5D" w:rsidRPr="07FAF38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2073E051" w:rsidRPr="07FAF38F">
              <w:rPr>
                <w:color w:val="000000" w:themeColor="text1"/>
                <w:sz w:val="20"/>
                <w:szCs w:val="20"/>
              </w:rPr>
              <w:t>Wh</w:t>
            </w:r>
            <w:proofErr w:type="spellEnd"/>
            <w:r w:rsidR="2073E051" w:rsidRPr="07FAF38F">
              <w:rPr>
                <w:color w:val="000000" w:themeColor="text1"/>
                <w:sz w:val="20"/>
                <w:szCs w:val="20"/>
              </w:rPr>
              <w:t>]</w:t>
            </w:r>
            <w:r w:rsidRPr="07FAF38F">
              <w:rPr>
                <w:color w:val="000000" w:themeColor="text1"/>
                <w:sz w:val="20"/>
                <w:szCs w:val="20"/>
              </w:rPr>
              <w:t>,</w:t>
            </w:r>
          </w:p>
          <w:p w14:paraId="0E22AF9B" w14:textId="1D72E2DF" w:rsidR="00BB060A" w:rsidRDefault="16036E94" w:rsidP="04DAF8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K</w:t>
            </w:r>
            <w:r w:rsidRPr="07FAF38F">
              <w:rPr>
                <w:color w:val="000000" w:themeColor="text1"/>
                <w:sz w:val="20"/>
                <w:szCs w:val="20"/>
                <w:vertAlign w:val="subscript"/>
              </w:rPr>
              <w:t>b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 xml:space="preserve">- suma kosztów 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materiałów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pierwotnych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koniecznych 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do 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wy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produk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>owania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="1B48B509" w:rsidRPr="07FAF38F">
              <w:rPr>
                <w:color w:val="000000" w:themeColor="text1"/>
                <w:sz w:val="20"/>
                <w:szCs w:val="20"/>
              </w:rPr>
              <w:t xml:space="preserve">100 000 sztuk </w:t>
            </w:r>
            <w:r w:rsidR="391AC5D6" w:rsidRPr="07FAF38F">
              <w:rPr>
                <w:color w:val="000000" w:themeColor="text1"/>
                <w:sz w:val="20"/>
                <w:szCs w:val="20"/>
              </w:rPr>
              <w:t>O</w:t>
            </w:r>
            <w:r w:rsidR="2A56ADF2" w:rsidRPr="07FAF38F">
              <w:rPr>
                <w:color w:val="000000" w:themeColor="text1"/>
                <w:sz w:val="20"/>
                <w:szCs w:val="20"/>
              </w:rPr>
              <w:t>gniw</w:t>
            </w:r>
            <w:r w:rsidR="391AC5D6" w:rsidRPr="07FAF38F">
              <w:rPr>
                <w:color w:val="000000" w:themeColor="text1"/>
                <w:sz w:val="20"/>
                <w:szCs w:val="20"/>
              </w:rPr>
              <w:t xml:space="preserve"> galwanicznych</w:t>
            </w:r>
            <w:r w:rsidR="2073E051" w:rsidRPr="07FAF38F">
              <w:rPr>
                <w:color w:val="000000" w:themeColor="text1"/>
                <w:sz w:val="20"/>
                <w:szCs w:val="20"/>
              </w:rPr>
              <w:t xml:space="preserve"> łącznie z odpadem</w:t>
            </w:r>
            <w:r w:rsidR="402BF59A" w:rsidRPr="07FAF3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7FAF38F">
              <w:rPr>
                <w:color w:val="000000" w:themeColor="text1"/>
                <w:sz w:val="20"/>
                <w:szCs w:val="20"/>
              </w:rPr>
              <w:t>[PLN netto],</w:t>
            </w:r>
          </w:p>
          <w:p w14:paraId="5362C8E1" w14:textId="69C87158" w:rsidR="00BB060A" w:rsidRDefault="191CD60A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P – produkcja Ogniw galwanicznych, na potrzeby obliczeń należy przyjąć produkcję 100 000 sztuk,</w:t>
            </w:r>
          </w:p>
          <w:p w14:paraId="1E789121" w14:textId="28A21400" w:rsidR="00BB060A" w:rsidRDefault="332C0892" w:rsidP="04DAF87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V</w:t>
            </w:r>
            <w:r w:rsidRPr="07FAF38F">
              <w:rPr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 xml:space="preserve"> – pojemność pojedynczego Ogniwa galwanicznego – na potrzeby obliczeń należy przyjąć 6 </w:t>
            </w:r>
            <w:proofErr w:type="spellStart"/>
            <w:r w:rsidRPr="07FAF38F">
              <w:rPr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7FAF38F">
              <w:rPr>
                <w:color w:val="000000" w:themeColor="text1"/>
                <w:sz w:val="20"/>
                <w:szCs w:val="20"/>
              </w:rPr>
              <w:t>.</w:t>
            </w:r>
          </w:p>
          <w:p w14:paraId="6CE60915" w14:textId="58A0E081" w:rsidR="005C5371" w:rsidRDefault="005C5371" w:rsidP="04DAF87C">
            <w:pPr>
              <w:rPr>
                <w:color w:val="000000" w:themeColor="text1"/>
                <w:sz w:val="20"/>
                <w:szCs w:val="20"/>
              </w:rPr>
            </w:pPr>
          </w:p>
          <w:p w14:paraId="2ED18CE8" w14:textId="240FBB2F" w:rsidR="005C5371" w:rsidRPr="005C5371" w:rsidRDefault="22ACB9FD" w:rsidP="04DAF87C">
            <w:pPr>
              <w:rPr>
                <w:color w:val="000000" w:themeColor="text1"/>
                <w:sz w:val="20"/>
                <w:szCs w:val="20"/>
              </w:rPr>
            </w:pPr>
            <w:r w:rsidRPr="07FAF38F">
              <w:rPr>
                <w:color w:val="000000" w:themeColor="text1"/>
                <w:sz w:val="20"/>
                <w:szCs w:val="20"/>
              </w:rPr>
              <w:t>Zamawiający informuje, że deklarowana wartość Wymagania Konkursowego „Bezpośrednie koszty materiałów do produkcji Ogniw” ma charakter poglądowy i służy wyłącznie porównaniu Technologii Wykonawców.</w:t>
            </w:r>
          </w:p>
          <w:p w14:paraId="7887DCC6" w14:textId="18BA1F2D" w:rsidR="002362CD" w:rsidRPr="006A71D5" w:rsidRDefault="002362CD" w:rsidP="009B7D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1F18B4" w14:textId="06F0B7FD" w:rsidR="002362CD" w:rsidRPr="688A5682" w:rsidRDefault="00BB060A" w:rsidP="00BB060A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</w:tr>
      <w:tr w:rsidR="002362CD" w14:paraId="3C764433" w14:textId="4298ECD1" w:rsidTr="2BD3A075">
        <w:trPr>
          <w:trHeight w:val="2148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5DEA02F" w14:textId="3A3D8E96" w:rsidR="002362CD" w:rsidRDefault="009B7DB1" w:rsidP="1A468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62CD" w:rsidRPr="1A46878C">
              <w:rPr>
                <w:sz w:val="20"/>
                <w:szCs w:val="20"/>
              </w:rPr>
              <w:t>.6</w:t>
            </w:r>
          </w:p>
        </w:tc>
        <w:tc>
          <w:tcPr>
            <w:tcW w:w="2040" w:type="dxa"/>
            <w:vAlign w:val="center"/>
          </w:tcPr>
          <w:p w14:paraId="256F6692" w14:textId="6693F173" w:rsidR="002362CD" w:rsidRDefault="003057A3" w:rsidP="0A2118A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685" w:type="dxa"/>
            <w:vAlign w:val="center"/>
          </w:tcPr>
          <w:p w14:paraId="25988699" w14:textId="33996E5D" w:rsidR="002362CD" w:rsidRDefault="002362CD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3204" w:type="dxa"/>
            <w:vAlign w:val="center"/>
          </w:tcPr>
          <w:p w14:paraId="15F7C2F6" w14:textId="1012E4A6" w:rsidR="00C65D37" w:rsidRDefault="27E61611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aby łączny 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Udział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Przychodzie z Komercjalizacji Wyników Prac B+R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jak najwyższy.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71B0C952" w14:textId="77777777" w:rsidR="00C65D37" w:rsidRDefault="00C65D37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F074A82" w14:textId="29EB4048" w:rsidR="00C65D37" w:rsidRDefault="27E61611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0F1B4A5" w14:textId="262831B2" w:rsidR="002362CD" w:rsidRDefault="002362CD" w:rsidP="1A46878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691" w:type="dxa"/>
            <w:vAlign w:val="center"/>
          </w:tcPr>
          <w:p w14:paraId="1C3C5770" w14:textId="32DA14C2" w:rsidR="002362CD" w:rsidRDefault="13D14169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75FB96F0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="66E5FB9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Wyników Prac B+R </w:t>
            </w:r>
            <w:r w:rsidR="23E1A1D3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zgodnie z poniższym wzorem:</w:t>
            </w:r>
          </w:p>
          <w:p w14:paraId="37682B8D" w14:textId="58875347" w:rsidR="004A7988" w:rsidRDefault="004A7988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1B88D0E" w14:textId="0B8ED525" w:rsidR="2E7EF16B" w:rsidRDefault="648E51C5" w:rsidP="07FAF38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=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 xml:space="preserve">OBR 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+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DBR</w:t>
            </w:r>
          </w:p>
          <w:p w14:paraId="6F345AF6" w14:textId="5D11C821" w:rsidR="4FAAAA38" w:rsidRDefault="4FAAAA38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2B49F25" w14:textId="12F8C262" w:rsidR="4FAAAA3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6C45D4D5" w14:textId="712EC14A" w:rsidR="004A798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Udział w Przychodzie z Komercjalizacji Wyników Prac B+R [%],</w:t>
            </w:r>
          </w:p>
          <w:p w14:paraId="63BB08EC" w14:textId="0DE1D9C1" w:rsidR="004A7988" w:rsidRDefault="66E5FB95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w Przychodzie z Komercjalizacji Wyników Prac B+R równy 0,5%, wymagany zgodnie z zapisami Umowy,</w:t>
            </w:r>
          </w:p>
          <w:p w14:paraId="717A662F" w14:textId="46BDD209" w:rsidR="004A7988" w:rsidRDefault="66E5FB95" w:rsidP="004A798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w Przychodzie z Komercjalizacji Wyników Prac B+R, jaki Wykonawca deklaruje w ramach niniejszego Wymagania Konkursowego.  </w:t>
            </w:r>
          </w:p>
          <w:p w14:paraId="274683DE" w14:textId="77777777" w:rsidR="004A7988" w:rsidRDefault="004A7988" w:rsidP="4FAAAA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794726B" w14:textId="68D37A6D" w:rsidR="004A7988" w:rsidRDefault="66E5FB95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Wykonawca w ramach Wymagania Konkursowego deklaruje wartość 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14E358E7"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Wyników Prac B+R.</w:t>
            </w:r>
          </w:p>
          <w:p w14:paraId="6F8ED652" w14:textId="057A8E26" w:rsidR="004A7988" w:rsidRDefault="004A7988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9ABF343" w14:textId="290ACA1D" w:rsidR="004A7988" w:rsidRDefault="66E5FB95" w:rsidP="080C951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Łącz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 Udział w Przychodzie z Komercjalizacji Wyników Prac B+R, jaki ostatecznie Wykonawca będzie zobligowany 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przekazywać Zamawiającemu będzie sumą 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OBR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4E358E7"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14E358E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A74B105" w14:textId="1511A1A7" w:rsidR="002362CD" w:rsidRDefault="002362CD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FC1F3E6" w14:textId="60520317" w:rsidR="002362CD" w:rsidRPr="1A46878C" w:rsidRDefault="002362CD" w:rsidP="00C65D3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2F5B07" w14:paraId="1A996842" w14:textId="77777777" w:rsidTr="2BD3A075">
        <w:trPr>
          <w:trHeight w:val="1155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2D3C95BA" w14:textId="5EADADA1" w:rsidR="002F5B07" w:rsidRPr="1A46878C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2040" w:type="dxa"/>
            <w:vAlign w:val="center"/>
          </w:tcPr>
          <w:p w14:paraId="0848BA58" w14:textId="47CC5D53" w:rsidR="002F5B07" w:rsidRPr="54434E44" w:rsidDel="003057A3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685" w:type="dxa"/>
            <w:vAlign w:val="center"/>
          </w:tcPr>
          <w:p w14:paraId="6921772A" w14:textId="73F03B06" w:rsidR="002F5B07" w:rsidRPr="1A46878C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Technologii Zależnych </w:t>
            </w:r>
          </w:p>
        </w:tc>
        <w:tc>
          <w:tcPr>
            <w:tcW w:w="3204" w:type="dxa"/>
            <w:vAlign w:val="center"/>
          </w:tcPr>
          <w:p w14:paraId="7D0AB3C7" w14:textId="6191F8BC" w:rsidR="002F5B07" w:rsidRDefault="14E358E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łączn</w:t>
            </w:r>
            <w:r w:rsidR="53BB03E5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Technologii Zależnych był jak najwyższy. </w:t>
            </w:r>
          </w:p>
          <w:p w14:paraId="724892D5" w14:textId="77777777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3E5851D" w14:textId="6535F6DA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691" w:type="dxa"/>
            <w:vAlign w:val="center"/>
          </w:tcPr>
          <w:p w14:paraId="629E4C84" w14:textId="19050DC1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 łącz</w:t>
            </w:r>
            <w:r w:rsidR="3D29DB47"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 Udział w Przychodzie z Komercjalizacji Technologii Zależnych zgodnie z poniższym wzorem:</w:t>
            </w:r>
          </w:p>
          <w:p w14:paraId="6DEA3ED7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E79A49B" w14:textId="76E9D4ED" w:rsidR="002F5B07" w:rsidRDefault="61036D09" w:rsidP="07FAF38F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=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+ U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DTZ</w:t>
            </w:r>
          </w:p>
          <w:p w14:paraId="2BACBABB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C846B68" w14:textId="77777777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1F193599" w14:textId="2BD751B0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Udział w Przychodzie z Komercjalizacji Technologii Zależnych [%],</w:t>
            </w:r>
          </w:p>
          <w:p w14:paraId="2529E6A1" w14:textId="1C25EDAD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w Przychodzie z Komercjalizacji Technologii Zależnych równy 0,5%, wymagany zgodnie z zapisami Umowy,</w:t>
            </w:r>
          </w:p>
          <w:p w14:paraId="5381833B" w14:textId="292CD1E4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w Przychodzie z Komercjalizacji Technologii Zależnych, jaki Wykonawca deklaruje w ramach niniejszego Wymagania Konkursowego.  </w:t>
            </w:r>
          </w:p>
          <w:p w14:paraId="2A9458FC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8267A44" w14:textId="541E97E3" w:rsidR="002F5B07" w:rsidRDefault="14E358E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Wykonawca w ramach Wymagania Konkursowego deklaruje wartość 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Pr="07FAF3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Technologii Zależnych.</w:t>
            </w:r>
          </w:p>
          <w:p w14:paraId="172D3775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73070DE" w14:textId="0A322D79" w:rsidR="002F5B07" w:rsidRPr="1A46878C" w:rsidRDefault="14E358E7" w:rsidP="07FAF38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w Przychodzie z Komercjalizacji Technologii Zależnych, jaki ostatecznie Wykonawca będzie zobligowany przekazywać Zamawiającemu będzie sumą 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7FAF38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Pr="07FAF38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866CB7D" w14:textId="75A93EF5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5CC784ED" w14:textId="1EDEA347" w:rsidTr="2BD3A075">
        <w:trPr>
          <w:trHeight w:val="771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6ABDCEA" w14:textId="7E849639" w:rsidR="002F5B07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  <w:vAlign w:val="center"/>
          </w:tcPr>
          <w:p w14:paraId="02FA9858" w14:textId="3F83FA86" w:rsidR="002F5B07" w:rsidRDefault="002F5B07" w:rsidP="002F5B07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Koszty B+R</w:t>
            </w:r>
          </w:p>
        </w:tc>
        <w:tc>
          <w:tcPr>
            <w:tcW w:w="2685" w:type="dxa"/>
            <w:vAlign w:val="center"/>
          </w:tcPr>
          <w:p w14:paraId="02D20069" w14:textId="7AF0F78E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3204" w:type="dxa"/>
            <w:vAlign w:val="center"/>
          </w:tcPr>
          <w:p w14:paraId="1A4BAD20" w14:textId="2D1E05AE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I.</w:t>
            </w:r>
          </w:p>
        </w:tc>
        <w:tc>
          <w:tcPr>
            <w:tcW w:w="4691" w:type="dxa"/>
            <w:vAlign w:val="center"/>
          </w:tcPr>
          <w:p w14:paraId="4EEE8A98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D1A3811" w14:textId="0F001D48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I, podane w złotych polskich i kwocie określonej jako cena netto i w kwocie brutto z podatkiem VAT.</w:t>
            </w:r>
          </w:p>
        </w:tc>
        <w:tc>
          <w:tcPr>
            <w:tcW w:w="1418" w:type="dxa"/>
            <w:vAlign w:val="center"/>
          </w:tcPr>
          <w:p w14:paraId="5E2AAB7D" w14:textId="6D7480BE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13E469B1" w14:textId="71491A06" w:rsidTr="2BD3A075">
        <w:trPr>
          <w:trHeight w:val="1290"/>
          <w:tblHeader/>
          <w:jc w:val="center"/>
        </w:trPr>
        <w:tc>
          <w:tcPr>
            <w:tcW w:w="1125" w:type="dxa"/>
            <w:shd w:val="clear" w:color="auto" w:fill="BDD6EE" w:themeFill="accent1" w:themeFillTint="66"/>
            <w:vAlign w:val="center"/>
          </w:tcPr>
          <w:p w14:paraId="7FAC3E6E" w14:textId="6CD85C3F" w:rsidR="002F5B07" w:rsidRDefault="002F5B07" w:rsidP="002F5B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1A4687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  <w:vAlign w:val="center"/>
          </w:tcPr>
          <w:p w14:paraId="3AE8C958" w14:textId="4357DE70" w:rsidR="002F5B07" w:rsidRDefault="002F5B07" w:rsidP="002F5B07"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Koszty B+R</w:t>
            </w:r>
          </w:p>
        </w:tc>
        <w:tc>
          <w:tcPr>
            <w:tcW w:w="2685" w:type="dxa"/>
            <w:vAlign w:val="center"/>
          </w:tcPr>
          <w:p w14:paraId="17252AE3" w14:textId="2BAABA03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3204" w:type="dxa"/>
            <w:vAlign w:val="center"/>
          </w:tcPr>
          <w:p w14:paraId="0DEC2028" w14:textId="1CFD4AC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II.</w:t>
            </w:r>
          </w:p>
        </w:tc>
        <w:tc>
          <w:tcPr>
            <w:tcW w:w="4691" w:type="dxa"/>
            <w:vAlign w:val="center"/>
          </w:tcPr>
          <w:p w14:paraId="65D7A9A1" w14:textId="413E88D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4298EBBA" w14:textId="4337929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II, podane w złotych polskich i kwocie określonej jako cena netto i w kwocie brutto z podatkiem VAT.</w:t>
            </w:r>
          </w:p>
        </w:tc>
        <w:tc>
          <w:tcPr>
            <w:tcW w:w="1418" w:type="dxa"/>
            <w:vAlign w:val="center"/>
          </w:tcPr>
          <w:p w14:paraId="1C7851F1" w14:textId="2295C0E6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06C4D976" w14:textId="2EDA86F3" w:rsidR="00055E03" w:rsidRDefault="00055E03" w:rsidP="5E4288B9"/>
    <w:p w14:paraId="6509A7B3" w14:textId="61C00CB6" w:rsidR="00EA0B02" w:rsidRDefault="00EA0B02" w:rsidP="00590AB0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31792A">
        <w:rPr>
          <w:noProof/>
        </w:rPr>
        <w:t>4</w:t>
      </w:r>
      <w:r>
        <w:fldChar w:fldCharType="end"/>
      </w:r>
      <w:r>
        <w:t xml:space="preserve">. Wymagania Jakościowe w Przedsięwzięciu dla </w:t>
      </w:r>
      <w:r w:rsidR="5A1B3BBD">
        <w:t>S</w:t>
      </w:r>
      <w:r>
        <w:t>trumienia “Bateria”</w:t>
      </w:r>
    </w:p>
    <w:tbl>
      <w:tblPr>
        <w:tblStyle w:val="Tabela-Siatka"/>
        <w:tblW w:w="14143" w:type="dxa"/>
        <w:tblLayout w:type="fixed"/>
        <w:tblLook w:val="04A0" w:firstRow="1" w:lastRow="0" w:firstColumn="1" w:lastColumn="0" w:noHBand="0" w:noVBand="1"/>
      </w:tblPr>
      <w:tblGrid>
        <w:gridCol w:w="746"/>
        <w:gridCol w:w="1513"/>
        <w:gridCol w:w="2892"/>
        <w:gridCol w:w="8992"/>
      </w:tblGrid>
      <w:tr w:rsidR="000B6569" w14:paraId="4883E8E9" w14:textId="77777777" w:rsidTr="1B8DF81A">
        <w:trPr>
          <w:trHeight w:val="710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44ECED51" w14:textId="77777777" w:rsidR="000B6569" w:rsidRPr="00B61C50" w:rsidRDefault="000B6569" w:rsidP="00010D73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513" w:type="dxa"/>
            <w:shd w:val="clear" w:color="auto" w:fill="BDD6EE" w:themeFill="accent1" w:themeFillTint="66"/>
            <w:vAlign w:val="center"/>
          </w:tcPr>
          <w:p w14:paraId="50591EBB" w14:textId="77777777" w:rsidR="000B6569" w:rsidRPr="00B61C50" w:rsidRDefault="000B6569" w:rsidP="00010D73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92" w:type="dxa"/>
            <w:shd w:val="clear" w:color="auto" w:fill="BDD6EE" w:themeFill="accent1" w:themeFillTint="66"/>
            <w:vAlign w:val="center"/>
          </w:tcPr>
          <w:p w14:paraId="05FCD1C4" w14:textId="6D70B8FE" w:rsidR="000B6569" w:rsidRPr="00B61C50" w:rsidRDefault="59E6064B" w:rsidP="22552CA3">
            <w:pPr>
              <w:jc w:val="center"/>
              <w:rPr>
                <w:b/>
                <w:bCs/>
                <w:sz w:val="20"/>
                <w:szCs w:val="20"/>
              </w:rPr>
            </w:pPr>
            <w:r w:rsidRPr="18DEA8C6">
              <w:rPr>
                <w:b/>
                <w:bCs/>
                <w:sz w:val="20"/>
                <w:szCs w:val="20"/>
              </w:rPr>
              <w:t xml:space="preserve">Nazwa </w:t>
            </w:r>
            <w:r w:rsidR="004B2C37">
              <w:rPr>
                <w:b/>
                <w:bCs/>
                <w:sz w:val="20"/>
                <w:szCs w:val="20"/>
              </w:rPr>
              <w:t>W</w:t>
            </w:r>
            <w:r w:rsidRPr="18DEA8C6">
              <w:rPr>
                <w:b/>
                <w:bCs/>
                <w:sz w:val="20"/>
                <w:szCs w:val="20"/>
              </w:rPr>
              <w:t xml:space="preserve">ymagania </w:t>
            </w:r>
            <w:r w:rsidR="004B2C37">
              <w:rPr>
                <w:b/>
                <w:bCs/>
                <w:sz w:val="20"/>
                <w:szCs w:val="20"/>
              </w:rPr>
              <w:t>J</w:t>
            </w:r>
            <w:r w:rsidRPr="18DEA8C6">
              <w:rPr>
                <w:b/>
                <w:bCs/>
                <w:sz w:val="20"/>
                <w:szCs w:val="20"/>
              </w:rPr>
              <w:t>akościowego</w:t>
            </w:r>
          </w:p>
        </w:tc>
        <w:tc>
          <w:tcPr>
            <w:tcW w:w="8992" w:type="dxa"/>
            <w:shd w:val="clear" w:color="auto" w:fill="BDD6EE" w:themeFill="accent1" w:themeFillTint="66"/>
            <w:vAlign w:val="center"/>
          </w:tcPr>
          <w:p w14:paraId="4F07F9E9" w14:textId="7CE90A10" w:rsidR="000B6569" w:rsidRPr="00A05D39" w:rsidRDefault="0808BB70" w:rsidP="0A6C56C1">
            <w:pPr>
              <w:jc w:val="center"/>
              <w:rPr>
                <w:b/>
                <w:bCs/>
                <w:sz w:val="20"/>
                <w:szCs w:val="20"/>
              </w:rPr>
            </w:pPr>
            <w:r w:rsidRPr="06C02607">
              <w:rPr>
                <w:b/>
                <w:bCs/>
                <w:sz w:val="20"/>
                <w:szCs w:val="20"/>
              </w:rPr>
              <w:t xml:space="preserve">Opis </w:t>
            </w:r>
            <w:r w:rsidR="22924DDF" w:rsidRPr="06C02607">
              <w:rPr>
                <w:b/>
                <w:bCs/>
                <w:sz w:val="20"/>
                <w:szCs w:val="20"/>
              </w:rPr>
              <w:t>W</w:t>
            </w:r>
            <w:r w:rsidRPr="06C02607">
              <w:rPr>
                <w:b/>
                <w:bCs/>
                <w:sz w:val="20"/>
                <w:szCs w:val="20"/>
              </w:rPr>
              <w:t xml:space="preserve">ymagania </w:t>
            </w:r>
            <w:r w:rsidR="22924DDF" w:rsidRPr="06C02607">
              <w:rPr>
                <w:b/>
                <w:bCs/>
                <w:sz w:val="20"/>
                <w:szCs w:val="20"/>
              </w:rPr>
              <w:t>J</w:t>
            </w:r>
            <w:r w:rsidRPr="06C02607">
              <w:rPr>
                <w:b/>
                <w:bCs/>
                <w:sz w:val="20"/>
                <w:szCs w:val="20"/>
              </w:rPr>
              <w:t>akościowego</w:t>
            </w:r>
          </w:p>
        </w:tc>
      </w:tr>
      <w:tr w:rsidR="000B6569" w14:paraId="1C935D4F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34B2DD35" w14:textId="0F8DAFFA" w:rsidR="000B6569" w:rsidRPr="00CA574E" w:rsidRDefault="0031792A" w:rsidP="3398C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3EA8E53C" w:rsidRPr="3398CFEF">
              <w:rPr>
                <w:sz w:val="20"/>
                <w:szCs w:val="20"/>
              </w:rPr>
              <w:t>.1</w:t>
            </w:r>
          </w:p>
        </w:tc>
        <w:tc>
          <w:tcPr>
            <w:tcW w:w="1513" w:type="dxa"/>
            <w:vAlign w:val="center"/>
          </w:tcPr>
          <w:p w14:paraId="4CDD0136" w14:textId="403AE843" w:rsidR="000B6569" w:rsidRDefault="000B6569" w:rsidP="003E76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  <w:r w:rsidR="00EA0B02">
              <w:rPr>
                <w:b/>
                <w:sz w:val="20"/>
                <w:szCs w:val="20"/>
              </w:rPr>
              <w:t xml:space="preserve"> Ogniw</w:t>
            </w:r>
          </w:p>
        </w:tc>
        <w:tc>
          <w:tcPr>
            <w:tcW w:w="2892" w:type="dxa"/>
            <w:vAlign w:val="center"/>
          </w:tcPr>
          <w:p w14:paraId="55844EFB" w14:textId="5E0DD159" w:rsidR="000B6569" w:rsidRDefault="00E85478" w:rsidP="00A56B65">
            <w:pPr>
              <w:rPr>
                <w:b/>
                <w:bCs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EA0B02" w:rsidRPr="0A6C56C1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roponowan</w:t>
            </w: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EA0B02" w:rsidRPr="0A6C56C1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 xml:space="preserve"> Technologi</w:t>
            </w: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EA0B02" w:rsidRPr="0A6C56C1">
              <w:rPr>
                <w:b/>
                <w:bCs/>
                <w:sz w:val="20"/>
                <w:szCs w:val="20"/>
              </w:rPr>
              <w:t xml:space="preserve"> Ogniw</w:t>
            </w:r>
            <w:r>
              <w:rPr>
                <w:b/>
                <w:bCs/>
                <w:sz w:val="20"/>
                <w:szCs w:val="20"/>
              </w:rPr>
              <w:t xml:space="preserve"> galwanicznych</w:t>
            </w:r>
          </w:p>
        </w:tc>
        <w:tc>
          <w:tcPr>
            <w:tcW w:w="8992" w:type="dxa"/>
            <w:vAlign w:val="center"/>
          </w:tcPr>
          <w:p w14:paraId="1D69B669" w14:textId="356CD06F" w:rsidR="004B52E4" w:rsidRDefault="617DD5F5" w:rsidP="001C1F5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Fonts w:ascii="Calibri" w:hAnsi="Calibri" w:cs="Calibri"/>
                <w:sz w:val="20"/>
                <w:szCs w:val="20"/>
              </w:rPr>
              <w:t xml:space="preserve">Zamawiający </w:t>
            </w:r>
            <w:r w:rsidR="5EE86B85" w:rsidRPr="07FAF38F">
              <w:rPr>
                <w:rFonts w:ascii="Calibri" w:hAnsi="Calibri" w:cs="Calibri"/>
                <w:sz w:val="20"/>
                <w:szCs w:val="20"/>
              </w:rPr>
              <w:t>wymaga, aby proponowana przez Wykonawcę Technologia Ogniw galwanicznych cechowała się:</w:t>
            </w:r>
          </w:p>
          <w:p w14:paraId="7A74FFBF" w14:textId="71788252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wysoką wartością techniczną,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5843121" w14:textId="479C0DE0" w:rsidR="004B52E4" w:rsidRDefault="00CC54F2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użyteczność Technologii dla użytkownika końcowego</w:t>
            </w:r>
            <w:r w:rsidR="5EE86B85"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="5EE86B85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6B5DAACF" w14:textId="0847B2B9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konkurencyjnością w porównaniu do obecnie stosowanych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36EAFBA" w14:textId="3E9A5103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prostotą skalowalności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8583508" w14:textId="0A26C9BE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niskim ryzykiem towarzyszącym stosowaniu Technologii,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AF7522A" w14:textId="57A313CD" w:rsidR="004B52E4" w:rsidRDefault="5EE86B85" w:rsidP="07FAF38F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bezawaryjnością Technologii,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FF4601B" w14:textId="77777777" w:rsidR="000B6569" w:rsidRPr="00E20917" w:rsidRDefault="5EE86B85" w:rsidP="07FAF38F">
            <w:pPr>
              <w:pStyle w:val="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beforeAutospacing="0" w:after="0" w:afterAutospacing="0"/>
              <w:ind w:left="360" w:firstLine="0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zaawansowanie technologiczne rozwiązania</w:t>
            </w:r>
            <w:r w:rsidR="39C709B0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4FD6CF45" w14:textId="792FF5C4" w:rsidR="00E20917" w:rsidRPr="001C1F5D" w:rsidRDefault="00E20917" w:rsidP="00E20917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ind w:left="36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4B52E4" w14:paraId="69F5AFD3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08E6AEC2" w14:textId="6DAA7938" w:rsidR="004B52E4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5EE86B85" w:rsidRPr="07FAF38F">
              <w:rPr>
                <w:sz w:val="20"/>
                <w:szCs w:val="20"/>
              </w:rPr>
              <w:t>.2</w:t>
            </w:r>
          </w:p>
        </w:tc>
        <w:tc>
          <w:tcPr>
            <w:tcW w:w="1513" w:type="dxa"/>
            <w:vAlign w:val="center"/>
          </w:tcPr>
          <w:p w14:paraId="14CAED58" w14:textId="44DBBF58" w:rsidR="004B52E4" w:rsidRDefault="00326E63" w:rsidP="07FAF38F">
            <w:pPr>
              <w:rPr>
                <w:b/>
                <w:bCs/>
                <w:sz w:val="20"/>
                <w:szCs w:val="20"/>
              </w:rPr>
            </w:pPr>
            <w:r w:rsidRPr="07FAF38F">
              <w:rPr>
                <w:b/>
                <w:bCs/>
                <w:sz w:val="20"/>
                <w:szCs w:val="20"/>
              </w:rPr>
              <w:t>Demonstrator Baterii</w:t>
            </w:r>
          </w:p>
        </w:tc>
        <w:tc>
          <w:tcPr>
            <w:tcW w:w="2892" w:type="dxa"/>
            <w:vAlign w:val="center"/>
          </w:tcPr>
          <w:p w14:paraId="48000A88" w14:textId="38F9E0E1" w:rsidR="004B52E4" w:rsidRDefault="5EE86B85" w:rsidP="004B52E4">
            <w:pP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</w:pPr>
            <w:r w:rsidRPr="07FAF38F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Jakość wykonania</w:t>
            </w:r>
          </w:p>
        </w:tc>
        <w:tc>
          <w:tcPr>
            <w:tcW w:w="8992" w:type="dxa"/>
            <w:vAlign w:val="center"/>
          </w:tcPr>
          <w:p w14:paraId="3CB71A66" w14:textId="77777777" w:rsidR="00820AD5" w:rsidRDefault="1C531A4E" w:rsidP="00C13B0F">
            <w:pPr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 xml:space="preserve">Zamawiający wymaga, aby Demonstrator Baterii </w:t>
            </w:r>
            <w:r w:rsidR="00C13B0F" w:rsidRPr="202FB7CD">
              <w:rPr>
                <w:rFonts w:ascii="Calibri" w:hAnsi="Calibri" w:cs="Calibri"/>
                <w:sz w:val="20"/>
                <w:szCs w:val="20"/>
              </w:rPr>
              <w:t xml:space="preserve">cechował się </w:t>
            </w:r>
            <w:r w:rsidR="00C13B0F" w:rsidRPr="202FB7CD">
              <w:rPr>
                <w:rStyle w:val="normaltextrun"/>
                <w:color w:val="000000" w:themeColor="text1"/>
                <w:sz w:val="20"/>
                <w:szCs w:val="20"/>
              </w:rPr>
              <w:t xml:space="preserve">wysoką jakością oferowanego rozwiązania </w:t>
            </w:r>
            <w:r w:rsidR="00C13B0F">
              <w:rPr>
                <w:rStyle w:val="normaltextrun"/>
                <w:color w:val="000000" w:themeColor="text1"/>
                <w:sz w:val="20"/>
                <w:szCs w:val="20"/>
              </w:rPr>
              <w:t>tj.</w:t>
            </w:r>
            <w:r w:rsidR="00820AD5">
              <w:rPr>
                <w:rStyle w:val="normaltextrun"/>
                <w:color w:val="000000" w:themeColor="text1"/>
                <w:sz w:val="20"/>
                <w:szCs w:val="20"/>
              </w:rPr>
              <w:t>:</w:t>
            </w:r>
          </w:p>
          <w:p w14:paraId="1B9C08D2" w14:textId="77777777" w:rsidR="00820AD5" w:rsidRDefault="00C13B0F" w:rsidP="00820AD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Style w:val="normaltextrun"/>
                <w:color w:val="000000" w:themeColor="text1"/>
                <w:sz w:val="20"/>
                <w:szCs w:val="20"/>
              </w:rPr>
              <w:t xml:space="preserve">aby </w:t>
            </w:r>
            <w:r w:rsidRPr="00820AD5">
              <w:rPr>
                <w:rFonts w:ascii="Calibri" w:hAnsi="Calibri" w:cs="Calibri"/>
                <w:sz w:val="20"/>
                <w:szCs w:val="20"/>
              </w:rPr>
              <w:t>był skonstruowany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z materiałów i elementów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 jak najwyższej jakości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68C73431" w14:textId="27792725" w:rsidR="00820AD5" w:rsidRDefault="00C13B0F" w:rsidP="00820AD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Fonts w:ascii="Calibri" w:hAnsi="Calibri" w:cs="Calibri"/>
                <w:sz w:val="20"/>
                <w:szCs w:val="20"/>
              </w:rPr>
              <w:t>aby był zaprojektowany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w sposób ergo</w:t>
            </w:r>
            <w:r w:rsidRPr="00820AD5">
              <w:rPr>
                <w:rFonts w:ascii="Calibri" w:hAnsi="Calibri" w:cs="Calibri"/>
                <w:sz w:val="20"/>
                <w:szCs w:val="20"/>
              </w:rPr>
              <w:t>nomiczny i</w:t>
            </w:r>
            <w:r w:rsidR="00E20917" w:rsidRPr="00820AD5">
              <w:rPr>
                <w:rFonts w:ascii="Calibri" w:hAnsi="Calibri" w:cs="Calibri"/>
                <w:sz w:val="20"/>
                <w:szCs w:val="20"/>
              </w:rPr>
              <w:t xml:space="preserve"> bezpieczny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 dla użytkownika</w:t>
            </w:r>
            <w:r w:rsidR="00820AD5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6F2B661" w14:textId="77777777" w:rsidR="003C1F91" w:rsidRDefault="00727C90" w:rsidP="003C1F91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aby cechował się estetyką w</w:t>
            </w:r>
            <w:r w:rsidR="003C1F91">
              <w:rPr>
                <w:rFonts w:ascii="Calibri" w:hAnsi="Calibri" w:cs="Calibri"/>
                <w:sz w:val="20"/>
                <w:szCs w:val="20"/>
              </w:rPr>
              <w:t>ykonania i nowoczesnym designem,</w:t>
            </w:r>
          </w:p>
          <w:p w14:paraId="16B77646" w14:textId="49416E6A" w:rsidR="00820AD5" w:rsidRPr="00556D03" w:rsidRDefault="00556D03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aby był wy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konaln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 xml:space="preserve"> w ramach przedstawionego harmonogramu Przedsięwzięcia oraz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 xml:space="preserve">pod kątem 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możliwości os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iągnięcia celów Przedsięwzięcia,</w:t>
            </w:r>
          </w:p>
          <w:p w14:paraId="6E35BAA9" w14:textId="1A36D7EA" w:rsidR="00556D03" w:rsidRPr="00556D03" w:rsidRDefault="00556D03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aby przy jego projektowaniu i opracowaniu zastosowano najlepsze praktyki inżynierskie oraz podejście uwzględniające bezpieczeństwo zastosowanych elementów, instalacji i urządzeń,</w:t>
            </w:r>
          </w:p>
          <w:p w14:paraId="4505DCA3" w14:textId="059C6E63" w:rsidR="00556D03" w:rsidRPr="003C1F91" w:rsidRDefault="008073A6" w:rsidP="00556D0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oraz </w:t>
            </w:r>
            <w:r w:rsidR="00556D0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wysoką jakość złożonego Wniosku. </w:t>
            </w:r>
          </w:p>
          <w:p w14:paraId="44A0DAC6" w14:textId="3D2A3170" w:rsidR="004B52E4" w:rsidRPr="00820AD5" w:rsidRDefault="004B52E4" w:rsidP="00820AD5">
            <w:pPr>
              <w:pStyle w:val="Akapitzlist"/>
              <w:autoSpaceDE w:val="0"/>
              <w:autoSpaceDN w:val="0"/>
              <w:adjustRightInd w:val="0"/>
              <w:ind w:left="76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B52E4" w14:paraId="07DF32EC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3CA7455D" w14:textId="65245D9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5EE86B85" w:rsidRPr="07FAF38F">
              <w:rPr>
                <w:sz w:val="20"/>
                <w:szCs w:val="20"/>
              </w:rPr>
              <w:t>.3</w:t>
            </w:r>
          </w:p>
        </w:tc>
        <w:tc>
          <w:tcPr>
            <w:tcW w:w="1513" w:type="dxa"/>
            <w:vAlign w:val="center"/>
          </w:tcPr>
          <w:p w14:paraId="781CC591" w14:textId="2035BA54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 Ogniw</w:t>
            </w:r>
          </w:p>
        </w:tc>
        <w:tc>
          <w:tcPr>
            <w:tcW w:w="2892" w:type="dxa"/>
            <w:vAlign w:val="center"/>
          </w:tcPr>
          <w:p w14:paraId="02D44224" w14:textId="27F47DC6" w:rsidR="004B52E4" w:rsidRPr="000029C5" w:rsidRDefault="004B52E4" w:rsidP="004B52E4">
            <w:pPr>
              <w:spacing w:line="259" w:lineRule="auto"/>
            </w:pPr>
            <w:r w:rsidRPr="70669430">
              <w:rPr>
                <w:b/>
                <w:bCs/>
                <w:sz w:val="20"/>
                <w:szCs w:val="20"/>
              </w:rPr>
              <w:t>Proponowane przez Wykonawcę rozwiązania innowacyjne</w:t>
            </w:r>
            <w:r w:rsidRPr="70669430"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992" w:type="dxa"/>
            <w:vAlign w:val="center"/>
          </w:tcPr>
          <w:p w14:paraId="2AD5C9DF" w14:textId="6DAAF5DF" w:rsidR="004B52E4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Zamawiający wymaga, aby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Technologia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>gniw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galwanic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>znych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magaz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ynujących</w:t>
            </w:r>
            <w:r w:rsidR="00477D37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energię elektryczną 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>zawierała elementy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innowacyjne</w:t>
            </w:r>
            <w:r w:rsidR="00A83F02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6AE292E" w14:textId="77777777" w:rsidR="004B52E4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26EBA41" w14:textId="77777777" w:rsidR="004B52E4" w:rsidRPr="000029C5" w:rsidRDefault="004B52E4" w:rsidP="004B52E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CA9579F" w14:textId="047CF5BF" w:rsidR="004B52E4" w:rsidRPr="005B2916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4B52E4" w14:paraId="420E7861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18B14A46" w14:textId="5755D995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 w:rsidRPr="3398CFEF">
              <w:rPr>
                <w:sz w:val="20"/>
                <w:szCs w:val="20"/>
              </w:rPr>
              <w:t>.4</w:t>
            </w:r>
          </w:p>
        </w:tc>
        <w:tc>
          <w:tcPr>
            <w:tcW w:w="1513" w:type="dxa"/>
            <w:vAlign w:val="center"/>
          </w:tcPr>
          <w:p w14:paraId="647B1E4B" w14:textId="3D9F99CF" w:rsidR="004B52E4" w:rsidRDefault="004B52E4" w:rsidP="004B52E4">
            <w:pPr>
              <w:rPr>
                <w:b/>
                <w:bCs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Technologia</w:t>
            </w:r>
            <w:r>
              <w:rPr>
                <w:b/>
                <w:bCs/>
                <w:sz w:val="20"/>
                <w:szCs w:val="20"/>
              </w:rPr>
              <w:t xml:space="preserve"> Ogniw</w:t>
            </w:r>
          </w:p>
        </w:tc>
        <w:tc>
          <w:tcPr>
            <w:tcW w:w="2892" w:type="dxa"/>
            <w:vAlign w:val="center"/>
          </w:tcPr>
          <w:p w14:paraId="62460C4B" w14:textId="5099F118" w:rsidR="004B52E4" w:rsidRPr="000029C5" w:rsidRDefault="004B52E4" w:rsidP="004B52E4">
            <w:pPr>
              <w:rPr>
                <w:b/>
                <w:sz w:val="20"/>
                <w:szCs w:val="20"/>
              </w:rPr>
            </w:pPr>
            <w:r w:rsidRPr="5E4288B9">
              <w:rPr>
                <w:b/>
                <w:bCs/>
                <w:sz w:val="20"/>
                <w:szCs w:val="20"/>
              </w:rPr>
              <w:t>Poten</w:t>
            </w:r>
            <w:r w:rsidR="008F5C37">
              <w:rPr>
                <w:b/>
                <w:bCs/>
                <w:sz w:val="20"/>
                <w:szCs w:val="20"/>
              </w:rPr>
              <w:t>cjał wdrożeniowy w skali kraju lub</w:t>
            </w:r>
            <w:r w:rsidRPr="5E4288B9">
              <w:rPr>
                <w:b/>
                <w:bCs/>
                <w:sz w:val="20"/>
                <w:szCs w:val="20"/>
              </w:rPr>
              <w:t xml:space="preserve"> Europy</w:t>
            </w:r>
          </w:p>
        </w:tc>
        <w:tc>
          <w:tcPr>
            <w:tcW w:w="8992" w:type="dxa"/>
            <w:vAlign w:val="center"/>
          </w:tcPr>
          <w:p w14:paraId="2DE9F631" w14:textId="690A3D5E" w:rsidR="004B52E4" w:rsidRDefault="00B03065" w:rsidP="00373D6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roponowana przez Wykonawcę Technologia Ogniw galwanicznych 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odznaczała się </w:t>
            </w:r>
            <w:r w:rsidR="00373D6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wysokim 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em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wdrożeniowy</w:t>
            </w:r>
            <w:r w:rsidR="00600D5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</w:t>
            </w:r>
            <w:r w:rsidR="003140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skali kraju lub</w:t>
            </w:r>
            <w:r w:rsidR="1CD74C70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Wymaga się, aby Wykonawca przedstawił we Wniosku/Zaktualizowanym Wniosku opis potencjału wdrożeniowego.</w:t>
            </w:r>
          </w:p>
        </w:tc>
      </w:tr>
      <w:tr w:rsidR="004B52E4" w14:paraId="1DE9882C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402CFEC0" w14:textId="3D86418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 w:rsidRPr="3398CFEF">
              <w:rPr>
                <w:sz w:val="20"/>
                <w:szCs w:val="20"/>
              </w:rPr>
              <w:t>.5</w:t>
            </w:r>
          </w:p>
        </w:tc>
        <w:tc>
          <w:tcPr>
            <w:tcW w:w="1513" w:type="dxa"/>
            <w:vAlign w:val="center"/>
          </w:tcPr>
          <w:p w14:paraId="1935D99A" w14:textId="06034E9C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 Ogniw</w:t>
            </w:r>
          </w:p>
        </w:tc>
        <w:tc>
          <w:tcPr>
            <w:tcW w:w="2892" w:type="dxa"/>
            <w:vAlign w:val="center"/>
          </w:tcPr>
          <w:p w14:paraId="41E9B838" w14:textId="1BF88480" w:rsidR="004B52E4" w:rsidRPr="00881FEF" w:rsidRDefault="004B52E4" w:rsidP="004B52E4">
            <w:pPr>
              <w:rPr>
                <w:b/>
                <w:sz w:val="20"/>
                <w:szCs w:val="20"/>
              </w:rPr>
            </w:pPr>
            <w:r w:rsidRPr="000029C5">
              <w:rPr>
                <w:b/>
                <w:sz w:val="20"/>
                <w:szCs w:val="20"/>
              </w:rPr>
              <w:t xml:space="preserve">Zakres prac do wykonania w Etapie I </w:t>
            </w:r>
            <w:proofErr w:type="spellStart"/>
            <w:r w:rsidRPr="000029C5">
              <w:rPr>
                <w:b/>
                <w:sz w:val="20"/>
                <w:szCs w:val="20"/>
              </w:rPr>
              <w:t>i</w:t>
            </w:r>
            <w:proofErr w:type="spellEnd"/>
            <w:r w:rsidRPr="000029C5">
              <w:rPr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8992" w:type="dxa"/>
            <w:vAlign w:val="center"/>
          </w:tcPr>
          <w:p w14:paraId="570D2DA6" w14:textId="2F9D2C65" w:rsidR="004B52E4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62B16EA" w14:textId="42D6475C" w:rsidR="004B52E4" w:rsidRDefault="1CD74C70" w:rsidP="004B52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Wykonawca opisał prace badawczo-rozwojowe, jakie przeprowadzi kolejno w Etapie I </w:t>
            </w:r>
            <w:proofErr w:type="spellStart"/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Technologii Ogniw galwanicznych i odpowiednio Prototypu Ogniwa i Demonstratora Baterii.</w:t>
            </w:r>
          </w:p>
          <w:p w14:paraId="1E1AF942" w14:textId="77777777" w:rsidR="004B52E4" w:rsidRPr="00B64DBA" w:rsidRDefault="004B52E4" w:rsidP="004B52E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Zakres prac do wykonania w 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 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zawierać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szczególności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przedstawienie Harmonogramu Prac planowanych do realizacji w 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adawcze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powiązane z nimi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Kamienie Milowe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C9494C4" w14:textId="77777777" w:rsidR="004B52E4" w:rsidRDefault="004B52E4" w:rsidP="004B52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4B52E4" w14:paraId="5F18323D" w14:textId="77777777" w:rsidTr="1B8DF81A">
        <w:tblPrEx>
          <w:jc w:val="center"/>
        </w:tblPrEx>
        <w:trPr>
          <w:trHeight w:val="1092"/>
          <w:tblHeader/>
          <w:jc w:val="center"/>
        </w:trPr>
        <w:tc>
          <w:tcPr>
            <w:tcW w:w="746" w:type="dxa"/>
            <w:shd w:val="clear" w:color="auto" w:fill="BDD6EE" w:themeFill="accent1" w:themeFillTint="66"/>
            <w:vAlign w:val="center"/>
          </w:tcPr>
          <w:p w14:paraId="29150A6F" w14:textId="32B74662" w:rsidR="004B52E4" w:rsidRPr="00CA574E" w:rsidRDefault="0031792A" w:rsidP="004B5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2E4">
              <w:rPr>
                <w:sz w:val="20"/>
                <w:szCs w:val="20"/>
              </w:rPr>
              <w:t>.6</w:t>
            </w:r>
          </w:p>
        </w:tc>
        <w:tc>
          <w:tcPr>
            <w:tcW w:w="1513" w:type="dxa"/>
            <w:vAlign w:val="center"/>
          </w:tcPr>
          <w:p w14:paraId="273DFEFF" w14:textId="77777777" w:rsidR="004B52E4" w:rsidRDefault="004B52E4" w:rsidP="004B5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892" w:type="dxa"/>
            <w:vAlign w:val="center"/>
          </w:tcPr>
          <w:p w14:paraId="106C38BC" w14:textId="72AA8B3A" w:rsidR="004B52E4" w:rsidRPr="00D06B31" w:rsidRDefault="004B52E4" w:rsidP="004B52E4">
            <w:pPr>
              <w:rPr>
                <w:b/>
                <w:sz w:val="20"/>
                <w:szCs w:val="20"/>
              </w:rPr>
            </w:pPr>
            <w:r w:rsidRPr="00D06B31">
              <w:rPr>
                <w:b/>
                <w:sz w:val="20"/>
                <w:szCs w:val="20"/>
              </w:rPr>
              <w:t>Doświadczenie Wykonawcy</w:t>
            </w:r>
            <w:r>
              <w:rPr>
                <w:b/>
                <w:sz w:val="20"/>
                <w:szCs w:val="20"/>
              </w:rPr>
              <w:t xml:space="preserve"> i Zespół Projektowy</w:t>
            </w:r>
          </w:p>
        </w:tc>
        <w:tc>
          <w:tcPr>
            <w:tcW w:w="8992" w:type="dxa"/>
          </w:tcPr>
          <w:p w14:paraId="16852146" w14:textId="77777777" w:rsidR="004B52E4" w:rsidRDefault="004B52E4" w:rsidP="004B52E4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</w:p>
          <w:p w14:paraId="273EE583" w14:textId="2A03ECC9" w:rsidR="004B52E4" w:rsidRPr="000029C5" w:rsidRDefault="1CD74C70" w:rsidP="008F3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Zamawiający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wymaga, aby </w:t>
            </w:r>
            <w:r w:rsidR="00347CC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Wykonawca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posiadał jak największe doświadczenie</w:t>
            </w:r>
            <w:r w:rsidR="00347CC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w zakresie </w:t>
            </w:r>
            <w:r w:rsidR="00C91F1C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 realizacji prac badawczo-rozwojowych z zakresu magazynowania energi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i elektrycznej / budowy baterii oraz</w:t>
            </w:r>
            <w:r w:rsidR="00D94C1F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aby </w:t>
            </w:r>
            <w:r w:rsidR="00D94C1F"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Zespół Projektowy, jaki skieruje</w:t>
            </w:r>
            <w:r w:rsidR="00C91F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 realizacji Przedsięwzięcia, miał skład i doświadczenie </w:t>
            </w:r>
            <w:r w:rsid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potwierdzające</w:t>
            </w:r>
            <w:r w:rsidR="008F3443" w:rsidRP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dobre przygotowanie do realizacji zadań w ramach Przedsięwzięcia</w:t>
            </w:r>
            <w:r w:rsid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D10091B" w14:textId="48564FB4" w:rsidR="00AE1405" w:rsidRDefault="00AE1405">
      <w:r>
        <w:br w:type="page"/>
      </w:r>
    </w:p>
    <w:p w14:paraId="323C9332" w14:textId="77777777" w:rsidR="005B2916" w:rsidRDefault="005B2916"/>
    <w:p w14:paraId="4CFD8CDF" w14:textId="1B6CB2D0" w:rsidR="79873DFB" w:rsidRPr="00715415" w:rsidRDefault="00715415" w:rsidP="79873DFB">
      <w:pPr>
        <w:rPr>
          <w:b/>
          <w:bCs/>
          <w:color w:val="C00000"/>
          <w:sz w:val="28"/>
          <w:szCs w:val="28"/>
        </w:rPr>
      </w:pPr>
      <w:r w:rsidRPr="00715415">
        <w:rPr>
          <w:b/>
          <w:bCs/>
          <w:color w:val="C00000"/>
          <w:sz w:val="28"/>
          <w:szCs w:val="28"/>
        </w:rPr>
        <w:t xml:space="preserve">CZĘŚĆ A </w:t>
      </w:r>
      <w:r>
        <w:rPr>
          <w:b/>
          <w:bCs/>
          <w:color w:val="C00000"/>
          <w:sz w:val="28"/>
          <w:szCs w:val="28"/>
        </w:rPr>
        <w:t xml:space="preserve">- </w:t>
      </w:r>
      <w:r w:rsidR="56B13A06" w:rsidRPr="00715415">
        <w:rPr>
          <w:b/>
          <w:bCs/>
          <w:color w:val="C00000"/>
          <w:sz w:val="28"/>
          <w:szCs w:val="28"/>
        </w:rPr>
        <w:t>STRUMIEŃ SYSTEM</w:t>
      </w:r>
    </w:p>
    <w:p w14:paraId="7E28E2F7" w14:textId="1D650E69" w:rsidR="688A5682" w:rsidRPr="00465482" w:rsidRDefault="4CD38775" w:rsidP="6DF6ACDB">
      <w:pPr>
        <w:rPr>
          <w:i/>
          <w:iCs/>
          <w:color w:val="44546A" w:themeColor="text2"/>
          <w:sz w:val="18"/>
          <w:szCs w:val="18"/>
        </w:rPr>
      </w:pPr>
      <w:r w:rsidRPr="6DF6ACDB">
        <w:rPr>
          <w:i/>
          <w:iCs/>
          <w:color w:val="44546A" w:themeColor="text2"/>
          <w:sz w:val="18"/>
          <w:szCs w:val="18"/>
        </w:rPr>
        <w:t xml:space="preserve">Tabela </w:t>
      </w:r>
      <w:r w:rsidR="0031792A">
        <w:rPr>
          <w:i/>
          <w:iCs/>
          <w:color w:val="44546A" w:themeColor="text2"/>
          <w:sz w:val="18"/>
          <w:szCs w:val="18"/>
        </w:rPr>
        <w:t>5</w:t>
      </w:r>
      <w:r w:rsidRPr="6DF6ACDB">
        <w:rPr>
          <w:i/>
          <w:iCs/>
          <w:color w:val="44546A" w:themeColor="text2"/>
          <w:sz w:val="18"/>
          <w:szCs w:val="18"/>
        </w:rPr>
        <w:t>. Wymagania Obligatoryjne dla Prototypu Systemu Magazynowania Energii (Etap 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2061"/>
        <w:gridCol w:w="2325"/>
        <w:gridCol w:w="8329"/>
      </w:tblGrid>
      <w:tr w:rsidR="00465482" w14:paraId="5E3782CC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5F97DB1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61" w:type="dxa"/>
            <w:shd w:val="clear" w:color="auto" w:fill="BDD6EE" w:themeFill="accent1" w:themeFillTint="66"/>
            <w:vAlign w:val="center"/>
          </w:tcPr>
          <w:p w14:paraId="4F579178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325" w:type="dxa"/>
            <w:shd w:val="clear" w:color="auto" w:fill="BDD6EE" w:themeFill="accent1" w:themeFillTint="66"/>
            <w:vAlign w:val="center"/>
          </w:tcPr>
          <w:p w14:paraId="6D747BD6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8329" w:type="dxa"/>
            <w:shd w:val="clear" w:color="auto" w:fill="BDD6EE" w:themeFill="accent1" w:themeFillTint="66"/>
            <w:vAlign w:val="center"/>
          </w:tcPr>
          <w:p w14:paraId="28BFB961" w14:textId="77777777" w:rsidR="00465482" w:rsidRDefault="00465482" w:rsidP="00635EE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Obligatoryjnego</w:t>
            </w:r>
          </w:p>
        </w:tc>
      </w:tr>
      <w:tr w:rsidR="00C32301" w:rsidRPr="7A806B82" w14:paraId="06572264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D8115F6" w14:textId="13C984BD" w:rsidR="00C32301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3C3471FB" w14:textId="4327E539" w:rsidR="00C32301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3058E70" w14:textId="14F4D493" w:rsidR="00C32301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Wykonanie Prototypu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73639E0" w14:textId="61024AF6" w:rsidR="00C32301" w:rsidRDefault="5DB5657A" w:rsidP="00D94C1F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ramach prac B+R w Etapie I opracowany został Prototyp Systemu Magazynowania Energii</w:t>
            </w:r>
            <w:r w:rsidR="2B5452DA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składający się z Baterii Systemowej oraz Urządzenia Centralnego, spełniający Wymagania Obligatoryjne nr </w:t>
            </w:r>
            <w:r w:rsidR="2478D99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.2-</w:t>
            </w:r>
            <w:r w:rsidR="2478D99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2B5452DA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.3</w:t>
            </w:r>
            <w:r w:rsidR="08CA2C8C"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osiągający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zadeklarowane przez Wykonawcę wartości Wymagań Konkursowych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.1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="48BB1B43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.3</w:t>
            </w:r>
            <w:r w:rsidR="08CA2C8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uwzględnieniem Granicy Błędu</w:t>
            </w:r>
            <w:r w:rsidR="00D94C1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C32301" w:rsidRPr="7A806B82" w14:paraId="722FF67B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2A1ADAB" w14:textId="4C3686D4" w:rsidR="00C32301" w:rsidRPr="7A806B82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F903FA1" w14:textId="77777777" w:rsidR="00C32301" w:rsidRPr="7A806B82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BE5DA68" w14:textId="77777777" w:rsidR="00C32301" w:rsidRPr="001502E3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Spełnienie W</w:t>
            </w:r>
            <w:r w:rsidRPr="001502E3">
              <w:rPr>
                <w:b/>
                <w:bCs/>
                <w:sz w:val="20"/>
                <w:szCs w:val="20"/>
              </w:rPr>
              <w:t>ymagań</w:t>
            </w:r>
          </w:p>
          <w:p w14:paraId="7BF8963A" w14:textId="77777777" w:rsidR="00C32301" w:rsidRPr="00590AB0" w:rsidRDefault="00C32301" w:rsidP="00C323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1502E3">
              <w:rPr>
                <w:b/>
                <w:bCs/>
                <w:sz w:val="20"/>
                <w:szCs w:val="20"/>
              </w:rPr>
              <w:t>bligatoryjn</w:t>
            </w:r>
            <w:r>
              <w:rPr>
                <w:b/>
                <w:bCs/>
                <w:sz w:val="20"/>
                <w:szCs w:val="20"/>
              </w:rPr>
              <w:t>ych w zakresie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0AA83618" w14:textId="6AF810C8" w:rsidR="00C32301" w:rsidRPr="7A806B82" w:rsidRDefault="4EA0021A" w:rsidP="00C32301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opracowywany Prototyp Systemu Magazynowania Energii spełniał Wymagania Obligatoryjne w zakresie Systemu oznaczone numerami </w:t>
            </w:r>
            <w:r w:rsidR="004F4C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79B18ECF"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</w:t>
            </w:r>
            <w:r w:rsidR="004F4C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.2</w:t>
            </w:r>
            <w:r w:rsidR="003E7A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</w:t>
            </w:r>
            <w:r w:rsidR="008A409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6.32-6.33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Tabeli </w:t>
            </w:r>
            <w:r w:rsidR="00F16B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7066943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</w:t>
            </w:r>
            <w:r w:rsidR="008A409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C32301" w:rsidRPr="7A806B82" w14:paraId="0BCBFA6F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50FBCA1" w14:textId="2DC10BB1" w:rsidR="00C32301" w:rsidRPr="7A806B82" w:rsidRDefault="0031792A" w:rsidP="00C32301">
            <w:pPr>
              <w:pStyle w:val="Akapitzlist"/>
              <w:tabs>
                <w:tab w:val="left" w:pos="378"/>
              </w:tabs>
              <w:ind w:left="170" w:right="38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C32301" w:rsidRPr="0F6BA68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37C42E5A" w14:textId="77777777" w:rsidR="00C32301" w:rsidRDefault="00C32301" w:rsidP="00C32301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C32FF92" w14:textId="77777777" w:rsidR="00C32301" w:rsidRDefault="00C32301" w:rsidP="00C32301">
            <w:pPr>
              <w:rPr>
                <w:b/>
                <w:bCs/>
                <w:sz w:val="20"/>
                <w:szCs w:val="20"/>
              </w:rPr>
            </w:pPr>
            <w:r w:rsidRPr="29EDF0B8">
              <w:rPr>
                <w:b/>
                <w:bCs/>
                <w:sz w:val="20"/>
                <w:szCs w:val="20"/>
              </w:rPr>
              <w:t>Moc i pojemność Systemu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B836BD0" w14:textId="77777777" w:rsidR="00C32301" w:rsidRDefault="00C32301" w:rsidP="00C3230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tak dobrał moc i pojemność Prototypu Systemu Magazynowania Energii, aby możliwe było prawidłowe jego </w:t>
            </w:r>
            <w:r w:rsidRPr="00B97A0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przetestowanie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Załącznikiem nr 4 do Regulaminu, Rozdział 5. </w:t>
            </w:r>
          </w:p>
        </w:tc>
      </w:tr>
    </w:tbl>
    <w:p w14:paraId="13876858" w14:textId="26773ABC" w:rsidR="003E7612" w:rsidRDefault="003E7612" w:rsidP="00AA4DD8">
      <w:pPr>
        <w:pStyle w:val="Legenda"/>
        <w:keepNext/>
        <w:spacing w:before="240"/>
      </w:pPr>
      <w:r>
        <w:t xml:space="preserve">Tabela </w:t>
      </w:r>
      <w:r w:rsidR="0031792A">
        <w:t>6</w:t>
      </w:r>
      <w:r>
        <w:t>. Wymagania Obligatoryjne dla Demonstratora Systemu</w:t>
      </w:r>
      <w:r w:rsidR="3ADF977D">
        <w:t xml:space="preserve"> Magazynowania Energii</w:t>
      </w:r>
      <w:r w:rsidR="00EF778F">
        <w:t xml:space="preserve"> (Etap II)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9"/>
        <w:gridCol w:w="2061"/>
        <w:gridCol w:w="2325"/>
        <w:gridCol w:w="8329"/>
      </w:tblGrid>
      <w:tr w:rsidR="7A806B82" w14:paraId="77D6675E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846C5A1" w14:textId="460732FB" w:rsidR="7A806B82" w:rsidRDefault="7A806B82" w:rsidP="002614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61" w:type="dxa"/>
            <w:shd w:val="clear" w:color="auto" w:fill="BDD6EE" w:themeFill="accent1" w:themeFillTint="66"/>
            <w:vAlign w:val="center"/>
          </w:tcPr>
          <w:p w14:paraId="642EC61A" w14:textId="55299EA6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325" w:type="dxa"/>
            <w:shd w:val="clear" w:color="auto" w:fill="BDD6EE" w:themeFill="accent1" w:themeFillTint="66"/>
            <w:vAlign w:val="center"/>
          </w:tcPr>
          <w:p w14:paraId="298A607B" w14:textId="2A235DEC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8329" w:type="dxa"/>
            <w:shd w:val="clear" w:color="auto" w:fill="BDD6EE" w:themeFill="accent1" w:themeFillTint="66"/>
            <w:vAlign w:val="center"/>
          </w:tcPr>
          <w:p w14:paraId="582B7D26" w14:textId="2F228AF4" w:rsidR="7A806B82" w:rsidRDefault="7A806B82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Obligatoryjnego</w:t>
            </w:r>
          </w:p>
        </w:tc>
      </w:tr>
      <w:tr w:rsidR="00387467" w14:paraId="77D9B70A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C1D6D0A" w14:textId="0F9A01CA" w:rsidR="00387467" w:rsidRPr="00261482" w:rsidRDefault="00387467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4FECEF2D" w14:textId="0FF3FB9D" w:rsidR="00387467" w:rsidRDefault="00387467" w:rsidP="542C6D4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FA06352" w14:textId="33FEC248" w:rsidR="00387467" w:rsidRDefault="00C3230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Wykonanie </w:t>
            </w:r>
            <w:r w:rsidR="0038746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1D4EDAC1" w14:textId="77777777" w:rsidR="00727885" w:rsidRDefault="1F114B5D" w:rsidP="00412DB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00C32301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prac B+R w Etapie II W</w:t>
            </w: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ykonawca </w:t>
            </w:r>
            <w:r w:rsidR="00C32301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opracował </w:t>
            </w:r>
            <w:r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 Magazynowania Energii</w:t>
            </w:r>
            <w:r w:rsidR="00412DB8" w:rsidRPr="3C355C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który spełnia następujące warunki:</w:t>
            </w:r>
          </w:p>
          <w:p w14:paraId="3489C478" w14:textId="04A066DB" w:rsidR="00727885" w:rsidRDefault="00412DB8" w:rsidP="00727885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2788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spełnia Wymagania Obligatoryjne nr </w:t>
            </w:r>
            <w:r w:rsidR="004F4C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  <w:r w:rsidRPr="0072788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.2</w:t>
            </w:r>
            <w:r w:rsidR="000ED776"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3A8F3DD6" w:rsidRP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  <w:r w:rsidR="003E7A4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</w:t>
            </w:r>
            <w:r w:rsidR="008A409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6.32-6.33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</w:t>
            </w:r>
          </w:p>
          <w:p w14:paraId="277C4E6E" w14:textId="385FCAB6" w:rsidR="00727885" w:rsidRPr="00727885" w:rsidRDefault="1193AF69" w:rsidP="00727885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 zadeklarowane przez Wykonawcę wartości Wymagań Konkursowych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.1 - </w:t>
            </w:r>
            <w:r w:rsidR="2478D99C"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.3 z uwzględnieniem Granicy Błędu, oraz</w:t>
            </w:r>
          </w:p>
          <w:p w14:paraId="0914B7D4" w14:textId="77777777" w:rsidR="00387467" w:rsidRPr="006107E8" w:rsidRDefault="1193AF69" w:rsidP="004760D6">
            <w:pPr>
              <w:pStyle w:val="Akapitzlist"/>
              <w:numPr>
                <w:ilvl w:val="0"/>
                <w:numId w:val="37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składa się co najmniej z U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rządzenia Centralnego</w:t>
            </w:r>
            <w:r w:rsidR="00FB37D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zainsta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lowanego wewnątrz budynku (części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Systemu</w:t>
            </w:r>
            <w:r w:rsidR="0080647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rzeznaczonej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montażu </w:t>
            </w:r>
            <w:r w:rsidR="0080647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wnątrz budynków</w:t>
            </w:r>
            <w:r w:rsidR="00FB37D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 Baterii Systemowej 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(częś</w:t>
            </w:r>
            <w:r w:rsidR="007E7F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 Systemu przeznaczonej</w:t>
            </w:r>
            <w:r w:rsidR="004760D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montażu na zewnątrz budynków) </w:t>
            </w:r>
            <w:r w:rsidRPr="202FB7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 niezbędnego okablowania łączącego Urządzenie Centralne z Baterią Systemową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DFFEEC3" w14:textId="77777777" w:rsidR="006107E8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9E7B411" w14:textId="65EADBD2" w:rsidR="006107E8" w:rsidRPr="00727885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wątpliwości Zamawiający wskazuje, iż w strumieniu “System” nie są dopuszczalne rozwiązania hybrydowe, polegające na łączeniu różnych rodzajów technologii, poza dwoma </w:t>
            </w:r>
            <w:proofErr w:type="spellStart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wyłączeniami</w:t>
            </w:r>
            <w:proofErr w:type="spellEnd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68F3A107" w14:textId="77777777" w:rsidR="006107E8" w:rsidRPr="00727885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A) łączeniem </w:t>
            </w:r>
            <w:proofErr w:type="spellStart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superkondensatorów</w:t>
            </w:r>
            <w:proofErr w:type="spellEnd"/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ogniwami galwanicznymi oraz </w:t>
            </w:r>
          </w:p>
          <w:p w14:paraId="657573DD" w14:textId="77777777" w:rsidR="006107E8" w:rsidRPr="00727885" w:rsidRDefault="006107E8" w:rsidP="006107E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8E6315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B) połączeniem różnych rodzajów ogniw galwanicznych.</w:t>
            </w:r>
          </w:p>
          <w:p w14:paraId="570F0FB0" w14:textId="082EDE59" w:rsidR="006107E8" w:rsidRPr="006107E8" w:rsidRDefault="006107E8" w:rsidP="006107E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5F766983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1D2C9EB" w14:textId="22436C44" w:rsidR="00387467" w:rsidRPr="00261482" w:rsidRDefault="00387467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0E98EF40" w14:textId="72302195" w:rsidR="00387467" w:rsidRPr="7A806B82" w:rsidRDefault="00387467" w:rsidP="542C6D4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C1F2A8B" w14:textId="781FD977" w:rsidR="00387467" w:rsidRPr="7A806B82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</w:t>
            </w:r>
            <w:r w:rsidR="00412DB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</w:t>
            </w:r>
            <w:r w:rsidR="004F25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ystemowa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2AFDB21" w14:textId="5CF45988" w:rsidR="00387467" w:rsidRPr="7A806B82" w:rsidRDefault="76B6186E" w:rsidP="00456174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Wykonawca zastosował w Systemie </w:t>
            </w:r>
            <w:r w:rsidR="79B18ECF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aterię </w:t>
            </w:r>
            <w:r w:rsidR="79B18ECF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573F5375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ystemową </w:t>
            </w:r>
            <w:r w:rsidR="7DBD3EE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spełniającą Wymagania Obligatoryjne nr 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.3-</w:t>
            </w:r>
            <w:r w:rsidR="004F4C7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000B51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  <w:r w:rsidR="007278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7DBD3EE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B7D7B" w14:paraId="7C69A082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6870344" w14:textId="77777777" w:rsidR="009B7D7B" w:rsidRPr="00261482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24950BD1" w14:textId="3EE06042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F308AD" w14:textId="76A03176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 magazyn energii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AA08DB7" w14:textId="35386243" w:rsidR="009B7D7B" w:rsidRPr="0A6C56C1" w:rsidRDefault="58940BD9" w:rsidP="009B7D7B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Magazyn energii wchodzący w skład Baterii Systemowej musi spełniać Wymagania Obligatoryjne </w:t>
            </w:r>
            <w:r w:rsidR="77D11590"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.1 – </w:t>
            </w:r>
            <w:r w:rsidR="12A6134F"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 w:rsidRPr="2EE935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.7 dla Demonstratora Baterii (Etap II) ze Strumienia „Bateria” Przedsięwzięcia, wskazane w Tabeli w części A Załącznika nr 1 do Regulaminu.</w:t>
            </w:r>
          </w:p>
        </w:tc>
      </w:tr>
      <w:tr w:rsidR="009B7D7B" w14:paraId="4ABC86EC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659C117" w14:textId="77777777" w:rsidR="009B7D7B" w:rsidRPr="00C87596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4C51624D" w14:textId="585620CE" w:rsidR="009B7D7B" w:rsidRDefault="009B7D7B" w:rsidP="00B055FB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693500BB" w14:textId="658338F5" w:rsidR="009B7D7B" w:rsidRDefault="70EEC413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Bateria Systemowa – </w:t>
            </w:r>
            <w:r w:rsidR="5C8A3B69" w:rsidRPr="4FAAAA3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temperaturowy zakres pracy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36C5784A" w14:textId="2C64B647" w:rsidR="00727885" w:rsidRPr="00EE7996" w:rsidRDefault="00727885" w:rsidP="00DD2D63">
            <w:pPr>
              <w:spacing w:line="257" w:lineRule="auto"/>
              <w:rPr>
                <w:sz w:val="20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>Zamawiający wymaga, aby Bateria Systemowa</w:t>
            </w:r>
            <w:r w:rsidRPr="00727885"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 xml:space="preserve"> mi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>ała</w:t>
            </w:r>
            <w:r w:rsidRPr="00727885">
              <w:rPr>
                <w:rFonts w:ascii="Calibri" w:eastAsia="Times New Roman" w:hAnsi="Calibri" w:cs="Calibri"/>
                <w:color w:val="000000" w:themeColor="text1"/>
                <w:sz w:val="20"/>
                <w:lang w:eastAsia="pl-PL"/>
              </w:rPr>
              <w:t xml:space="preserve"> zaimplementowane rozwiązania </w:t>
            </w:r>
            <w:r w:rsidRPr="00727885">
              <w:rPr>
                <w:sz w:val="20"/>
              </w:rPr>
              <w:t>zapewniające odpowiednie warunki pracy</w:t>
            </w:r>
            <w:r>
              <w:rPr>
                <w:sz w:val="20"/>
              </w:rPr>
              <w:t xml:space="preserve"> </w:t>
            </w:r>
            <w:r w:rsidRPr="00727885">
              <w:rPr>
                <w:sz w:val="20"/>
              </w:rPr>
              <w:t>komponentów i podzespołów znajdujących się w obudowie Baterii Systemowej np. poprzez chłodzenie,</w:t>
            </w:r>
            <w:r w:rsidR="00EE7996">
              <w:rPr>
                <w:sz w:val="20"/>
              </w:rPr>
              <w:t xml:space="preserve"> ogrzewanie lub </w:t>
            </w:r>
            <w:r w:rsidRPr="00727885">
              <w:rPr>
                <w:sz w:val="20"/>
              </w:rPr>
              <w:t>wentylacj</w:t>
            </w:r>
            <w:r w:rsidR="00EE7996">
              <w:rPr>
                <w:sz w:val="20"/>
              </w:rPr>
              <w:t>ę, w szczególności</w:t>
            </w:r>
            <w:r w:rsidRPr="00727885">
              <w:rPr>
                <w:sz w:val="20"/>
              </w:rPr>
              <w:t xml:space="preserve">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wewnątrz Baterii Systemowej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były utrzymywane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odpowiednie warunki (takie jak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temperatura 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wilgotność) zapewniające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optymalne warunki pracy ogniw galwanicznych</w:t>
            </w:r>
            <w:r w:rsidR="00A7682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wchodzących w skład magazynu energii Baterii Systemowej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</w:t>
            </w:r>
            <w:r w:rsidR="00EE799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EE7996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tj. pracę </w:t>
            </w:r>
            <w:r w:rsidR="00EE7996" w:rsidRPr="70669430">
              <w:rPr>
                <w:sz w:val="20"/>
                <w:szCs w:val="20"/>
              </w:rPr>
              <w:t xml:space="preserve">bez utraty ich </w:t>
            </w:r>
            <w:r w:rsidR="00EE7996">
              <w:rPr>
                <w:sz w:val="20"/>
                <w:szCs w:val="20"/>
              </w:rPr>
              <w:t xml:space="preserve">pojemności i żywotności </w:t>
            </w:r>
            <w:r w:rsidR="00EE7996" w:rsidRPr="70669430">
              <w:rPr>
                <w:sz w:val="20"/>
                <w:szCs w:val="20"/>
              </w:rPr>
              <w:t>o więcej niż 10%</w:t>
            </w:r>
            <w:r w:rsidR="00EE7996">
              <w:rPr>
                <w:sz w:val="20"/>
                <w:szCs w:val="20"/>
              </w:rPr>
              <w:t xml:space="preserve">, </w:t>
            </w:r>
            <w:r w:rsidRPr="00727885">
              <w:rPr>
                <w:sz w:val="20"/>
              </w:rPr>
              <w:t>chyba, że</w:t>
            </w:r>
            <w:r>
              <w:rPr>
                <w:sz w:val="20"/>
              </w:rPr>
              <w:t xml:space="preserve"> parametry pracy zastosowanych o</w:t>
            </w:r>
            <w:r w:rsidRPr="00727885">
              <w:rPr>
                <w:sz w:val="20"/>
              </w:rPr>
              <w:t>gniw galwanicznych nie wymagają tego.</w:t>
            </w:r>
          </w:p>
          <w:p w14:paraId="505E5573" w14:textId="74271324" w:rsidR="00EE7996" w:rsidRDefault="00EE7996" w:rsidP="00DD2D63">
            <w:pPr>
              <w:spacing w:line="257" w:lineRule="auto"/>
              <w:rPr>
                <w:sz w:val="20"/>
              </w:rPr>
            </w:pPr>
          </w:p>
          <w:p w14:paraId="65FD7DE7" w14:textId="5BB342A8" w:rsidR="00EE7996" w:rsidRPr="005A0351" w:rsidRDefault="00EE7996" w:rsidP="00EE7996">
            <w:p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poprzez 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gniwa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galwanicznego określa zdolność 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gniwa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galwanicznego</w:t>
            </w:r>
            <w:r w:rsidRPr="4973D8D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długotrwałej pracy polegającej na kolejnych cyklach ładowania i rozładowania.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Żywotność mierzona jest liczbą cykli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0AD6B97" w14:textId="69A16D7E" w:rsidR="00847E5F" w:rsidRDefault="2EFF6EE2" w:rsidP="00DD2D63">
            <w:pPr>
              <w:spacing w:line="257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C75C48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Cykl rozumiany jest </w:t>
            </w:r>
            <w:r w:rsidR="00F04A2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zgodnie z definicją przedstawioną w Wymaganiu Konkursowym nr 3.2 w Strumieniu „Bateria”.</w:t>
            </w:r>
          </w:p>
          <w:p w14:paraId="316A0131" w14:textId="665C5ECA" w:rsidR="002C7770" w:rsidRPr="4973D8D6" w:rsidRDefault="002C7770" w:rsidP="00DD2D63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B7D7B" w14:paraId="37D1EE10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5FF3A62" w14:textId="77777777" w:rsidR="009B7D7B" w:rsidRPr="00C87596" w:rsidRDefault="009B7D7B" w:rsidP="00261482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3B6FA7BB" w14:textId="49B7CC0F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5827A83" w14:textId="59A0F764" w:rsidR="009B7D7B" w:rsidRDefault="009B7D7B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 obudowa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4564580C" w14:textId="77777777" w:rsidR="009B7D7B" w:rsidRPr="008947EF" w:rsidRDefault="009B7D7B" w:rsidP="004E3D1B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947E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Bateria Systemowa musi być wyposażona w obudowę zapewniającą:</w:t>
            </w:r>
          </w:p>
          <w:p w14:paraId="7E656D17" w14:textId="57912906" w:rsidR="009B7D7B" w:rsidRPr="00010352" w:rsidRDefault="70EEC413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klasę szczelności IP </w:t>
            </w:r>
            <w:r w:rsidR="2875E1FF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65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potwierdzoną odpowiednim dokumentem;</w:t>
            </w:r>
            <w:r w:rsidR="394E6BAD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Zamawiający wymaga, aby pomiar klas szczelności był zgodny z normą PN-EN 60529:2003</w:t>
            </w:r>
            <w:r w:rsidR="00CD594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równoważną</w:t>
            </w:r>
            <w:r w:rsidR="394E6BAD"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411EE3D9" w14:textId="141AB53B" w:rsidR="009B7D7B" w:rsidRPr="005C5371" w:rsidRDefault="009B7D7B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C537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odporność na </w:t>
            </w:r>
            <w:r w:rsidR="00030488" w:rsidRPr="005C537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włamania i dostęp do wnętrza obudowy osób nieupoważnionych,</w:t>
            </w:r>
          </w:p>
          <w:p w14:paraId="5FA751E7" w14:textId="600491EA" w:rsidR="00030488" w:rsidRPr="001D7251" w:rsidRDefault="00030488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estetykę wykonania,</w:t>
            </w:r>
          </w:p>
          <w:p w14:paraId="2A5EB692" w14:textId="11EBAB7A" w:rsidR="00030488" w:rsidRPr="00D56424" w:rsidRDefault="00030488" w:rsidP="004E3D1B">
            <w:pPr>
              <w:pStyle w:val="Akapitzlist"/>
              <w:numPr>
                <w:ilvl w:val="0"/>
                <w:numId w:val="35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poddania recyklingowi</w:t>
            </w:r>
            <w:r w:rsidR="00B04D31" w:rsidRPr="001D72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obudowy.</w:t>
            </w:r>
          </w:p>
          <w:p w14:paraId="36C93920" w14:textId="77777777" w:rsidR="009B7D7B" w:rsidRPr="00D56424" w:rsidRDefault="009B7D7B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D159125" w14:textId="2B2D5E2D" w:rsidR="001A200C" w:rsidRDefault="001A200C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wymaga takiego wykonania obudowy Baterii Systemowej, która 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zapewni</w:t>
            </w:r>
            <w:r w:rsidR="008947EF" w:rsidRPr="008947EF">
              <w:rPr>
                <w:sz w:val="20"/>
                <w:szCs w:val="20"/>
              </w:rPr>
              <w:t xml:space="preserve"> </w:t>
            </w:r>
            <w:r w:rsidR="008947EF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odpowiednie warunki pracy komponentów i podzespołów znajdujących się wewnątrz tej obudowy, w szczególności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możliwość ładowania i rozładowania Ogniw galwanicznych przy temperaturze 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zewnę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trz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nej</w:t>
            </w:r>
            <w:r w:rsidR="00E275C7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C0FDE"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-20°C</w:t>
            </w:r>
            <w:r w:rsidR="003C0FDE" w:rsidRPr="008708F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C0FDE" w:rsidRPr="00010352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 + 35°C</w:t>
            </w:r>
            <w:r w:rsidR="003C0FDE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, oraz </w:t>
            </w:r>
            <w:r w:rsidR="00E275C7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pracy w pełnym słońcu</w:t>
            </w:r>
            <w:r w:rsidR="003C0FDE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8947EF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przy zachowaniu 90% pojemności</w:t>
            </w:r>
            <w:r w:rsidR="00E275C7" w:rsidRPr="005C537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znamionowej </w:t>
            </w:r>
            <w:r w:rsidR="008947EF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Ogniw galwanicznych </w:t>
            </w:r>
            <w:r w:rsidR="00E275C7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przy 50% </w:t>
            </w:r>
            <w:proofErr w:type="spellStart"/>
            <w:r w:rsidR="00E275C7" w:rsidRPr="001D725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DoD</w:t>
            </w:r>
            <w:r w:rsidR="00E275C7" w:rsidRPr="00D5642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proofErr w:type="spellEnd"/>
            <w:r w:rsidR="003C0FDE" w:rsidRPr="00D5642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Wykonawca jest zobowiązany do zainstalowania odpowiedniego </w:t>
            </w:r>
            <w:r w:rsidR="003C0FDE"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systemów </w:t>
            </w:r>
            <w:r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3C0FDE" w:rsidRPr="004B52E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hłodzenia i/lub ogrzewania</w:t>
            </w:r>
            <w:r w:rsidR="003C0FDE" w:rsidRPr="00F0216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i/lub wentylacji sterowanych</w:t>
            </w:r>
            <w:r w:rsidRPr="00F0216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automat</w:t>
            </w:r>
            <w:r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ycznie w zależności od zmian warunków otoczenia</w:t>
            </w:r>
            <w:r w:rsidR="00E275C7"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8947EF" w:rsidRPr="00D6303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Systemy te nie są wymagane, jeśli parametry pracy zastosowanych Ogniw galwanicznych nie wymagają tego. </w:t>
            </w:r>
          </w:p>
          <w:p w14:paraId="0682B0C7" w14:textId="77777777" w:rsidR="008947EF" w:rsidRPr="008947EF" w:rsidRDefault="008947EF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</w:p>
          <w:p w14:paraId="44F3FDD5" w14:textId="1422AF93" w:rsidR="003C0FDE" w:rsidRPr="008947EF" w:rsidRDefault="003C0FDE" w:rsidP="00387467">
            <w:pPr>
              <w:spacing w:line="257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8947E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Energia zużywana przez ww. systemy traktowana jest jako energia pobierana przez magazyn energii przez co w Testach na sprawność magazynu energii liczona jest jako strata (obniżając tym samym sprawność Systemu Magazynowania Energii).</w:t>
            </w:r>
          </w:p>
          <w:p w14:paraId="39A2DBAA" w14:textId="13696FBE" w:rsidR="001A200C" w:rsidRPr="008947EF" w:rsidRDefault="001A200C" w:rsidP="008947EF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AABEE93" w14:textId="77777777" w:rsidTr="202FB7CD">
        <w:trPr>
          <w:trHeight w:val="72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9D9A068" w14:textId="0F9D3AEE" w:rsidR="00387467" w:rsidRPr="00C87596" w:rsidRDefault="00387467" w:rsidP="3264EF0D">
            <w:pPr>
              <w:pStyle w:val="Akapitzlist"/>
              <w:numPr>
                <w:ilvl w:val="0"/>
                <w:numId w:val="33"/>
              </w:numPr>
              <w:tabs>
                <w:tab w:val="left" w:pos="378"/>
              </w:tabs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6CEB9A55" w14:textId="46509D80" w:rsidR="00387467" w:rsidRPr="00466520" w:rsidRDefault="624F10BC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58CA5F1" w14:textId="622AD8D6" w:rsidR="00387467" w:rsidRPr="00466520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</w:t>
            </w: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IN</w:t>
            </w:r>
          </w:p>
        </w:tc>
        <w:tc>
          <w:tcPr>
            <w:tcW w:w="8329" w:type="dxa"/>
            <w:shd w:val="clear" w:color="auto" w:fill="auto"/>
            <w:vAlign w:val="center"/>
          </w:tcPr>
          <w:p w14:paraId="77BAB51B" w14:textId="1AA9C501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dwa złącza umożliwiające podłączenie do sieci Operatora Systemu Dystrybucyjnego - jedno złącze 3 x 400 V / 50 </w:t>
            </w:r>
            <w:proofErr w:type="spellStart"/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 oraz jedno złącze 230V /50Hz AC. </w:t>
            </w:r>
          </w:p>
          <w:p w14:paraId="1FC6DA28" w14:textId="0ACA2000" w:rsidR="00387467" w:rsidRPr="00102793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pie jego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instalacji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 użytkownika końcowego musi umożliwiać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trybu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trójfazowej lub jednofazowej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tylko jeden z trybów będzie używany w jednym czasie, przez co odpowiednio złącze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trójfazowe lub jedn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ofazowe będzie pełniło funkcję Złącza IN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złącze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3x400V można było obciążyć asymetrycznie.</w:t>
            </w:r>
          </w:p>
        </w:tc>
      </w:tr>
      <w:tr w:rsidR="00387467" w14:paraId="4265066E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6D73B8B" w14:textId="1DEA8837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A142C2C" w14:textId="297D373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2EF6450" w14:textId="35E8312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8329" w:type="dxa"/>
            <w:vAlign w:val="center"/>
          </w:tcPr>
          <w:p w14:paraId="6793D97E" w14:textId="4013E30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dno złącze 3 x 400 V / 50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 oraz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jedno zł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ącze jednofazowe 230V / 50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AC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4E7F9C0" w14:textId="55D0B9A0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pie jego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instalacji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 użytkownika końcowego musi umożliwiać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trybu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trójfazowej lub jednofazowej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tylko jeden z trybów będzie używany w jednym czasie, przez co odpowiednio złącze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trójfazowe lub jedn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ofazowe będzie pełniło funkcję Złącza OUT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złącze 3x400V</w:t>
            </w:r>
            <w:r w:rsidRPr="70CC583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można było obciążyć asymetrycznie.</w:t>
            </w:r>
          </w:p>
        </w:tc>
      </w:tr>
      <w:tr w:rsidR="00387467" w14:paraId="751C66D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951F8D3" w14:textId="497871F5" w:rsidR="00387467" w:rsidRDefault="00387467" w:rsidP="00261482">
            <w:pPr>
              <w:pStyle w:val="Akapitzlist"/>
              <w:numPr>
                <w:ilvl w:val="0"/>
                <w:numId w:val="33"/>
              </w:numPr>
              <w:ind w:right="18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8C37630" w14:textId="40137D7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D9A10D6" w14:textId="34B9E38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8329" w:type="dxa"/>
            <w:vAlign w:val="center"/>
          </w:tcPr>
          <w:p w14:paraId="1A84D642" w14:textId="75F5680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w złącze BAT tj.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gniazdo umożliwiaj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ące podłączenie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zasilenie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go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prądem stały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 o określonych przez dostawcę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ystemowej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parametrach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jak również pobranie energii z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387467" w14:paraId="5C5B7AF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D79B216" w14:textId="2CB8A4E3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0B1D48E" w14:textId="7C149EA6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413407E7" w14:textId="5151DBAD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8329" w:type="dxa"/>
            <w:vAlign w:val="center"/>
          </w:tcPr>
          <w:p w14:paraId="04200B3B" w14:textId="659DD86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było wyposażone w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 P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V, tj.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podłącz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enie instalacji fotowoltaicznej o następujących parametrach: z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akres napięciowy 200 – 1500V DC,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zakres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prądowy: 0-1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A. </w:t>
            </w:r>
          </w:p>
        </w:tc>
      </w:tr>
      <w:tr w:rsidR="00387467" w14:paraId="17379F9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BE73763" w14:textId="429A6CFC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044A423" w14:textId="70B4FA6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4599E05" w14:textId="55922AFF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8329" w:type="dxa"/>
            <w:vAlign w:val="center"/>
          </w:tcPr>
          <w:p w14:paraId="6D0FEE58" w14:textId="43ECFBCA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w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EV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tj. gniazdo „</w:t>
            </w:r>
            <w:proofErr w:type="spellStart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type</w:t>
            </w:r>
            <w:proofErr w:type="spellEnd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2” do ładowania pojazdów 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lektrycznych </w:t>
            </w:r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dla którego wymaga prądu wyjściowego zarówno AC i DC.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Ładowanie auta  mocą minimum 3,7 </w:t>
            </w:r>
            <w:proofErr w:type="spellStart"/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61156B9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1CB3370" w14:textId="3953D531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81033D" w14:textId="3664C535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F6613CC" w14:textId="6FF32FCA" w:rsidR="00387467" w:rsidRPr="7A806B82" w:rsidRDefault="006107E8" w:rsidP="006107E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Przewód ochronny</w:t>
            </w: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87467"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PE</w:t>
            </w:r>
            <w:r w:rsidR="00387467"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329" w:type="dxa"/>
            <w:vAlign w:val="center"/>
          </w:tcPr>
          <w:p w14:paraId="6A1274BD" w14:textId="12E48034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było wyposażone </w:t>
            </w:r>
            <w:r w:rsidR="006107E8"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przewód ochronny PE .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387467" w14:paraId="77266A8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A234CB9" w14:textId="602683E1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7434227" w14:textId="591386D3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EBE3B0F" w14:textId="7777777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Kierunki przepływu energii</w:t>
            </w:r>
          </w:p>
          <w:p w14:paraId="1A4DB00E" w14:textId="77777777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29" w:type="dxa"/>
            <w:vAlign w:val="center"/>
          </w:tcPr>
          <w:p w14:paraId="7C552A53" w14:textId="5A004936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5270E3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15270E3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umożliwiało następujące przepływy energii elektrycznej o mocy co najmniej 10 kW w sposób ciągły pomiędzy złączami:</w:t>
            </w:r>
          </w:p>
          <w:p w14:paraId="6A45B247" w14:textId="7AF8096F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BAT,</w:t>
            </w:r>
          </w:p>
          <w:p w14:paraId="0ED53F03" w14:textId="3E596CFC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BAT,</w:t>
            </w:r>
          </w:p>
          <w:p w14:paraId="6ED55106" w14:textId="20BC7D5A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OUT,</w:t>
            </w:r>
          </w:p>
          <w:p w14:paraId="08925316" w14:textId="5F4ABB47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 i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BAT,</w:t>
            </w:r>
          </w:p>
          <w:p w14:paraId="7F4E9720" w14:textId="0D82F8DF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OUT,</w:t>
            </w:r>
          </w:p>
          <w:p w14:paraId="35658240" w14:textId="0D45CDC0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IN,</w:t>
            </w:r>
          </w:p>
          <w:p w14:paraId="12429E21" w14:textId="2286E084" w:rsidR="00387467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 i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IN,</w:t>
            </w:r>
          </w:p>
          <w:p w14:paraId="618E74B0" w14:textId="0452E576" w:rsidR="00387467" w:rsidRDefault="00387467" w:rsidP="0038746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0C25262" w14:textId="35EC89BB" w:rsidR="00387467" w:rsidRDefault="00387467" w:rsidP="0038746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CC0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oraz umożliwiało przepływy energii elektrycznej o mocy co najmniej 3,7 kW w sposób ciągły pomiędzy złączami:</w:t>
            </w:r>
          </w:p>
          <w:p w14:paraId="705A0C94" w14:textId="6FB7F05C" w:rsidR="00387467" w:rsidRPr="00590AB0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IN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EV,</w:t>
            </w:r>
          </w:p>
          <w:p w14:paraId="7E8CDBF3" w14:textId="5C952476" w:rsidR="00387467" w:rsidRPr="00852E6B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PV i 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 -&gt;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EV,</w:t>
            </w:r>
          </w:p>
          <w:p w14:paraId="07E2FC60" w14:textId="0CCDB3C5" w:rsidR="00387467" w:rsidRPr="00590AB0" w:rsidRDefault="00387467" w:rsidP="00387467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EF2932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złącze PV -&gt; złącze EV.</w:t>
            </w:r>
          </w:p>
          <w:p w14:paraId="3167D36B" w14:textId="1E056A0E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747D40E8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3550BCB" w14:textId="409E28BA" w:rsidR="00387467" w:rsidRPr="00B1281D" w:rsidDel="006A39C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0B243FC" w14:textId="5CBA0A38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1E70133" w14:textId="6826FD7A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Rodzaje zabezpieczeń</w:t>
            </w:r>
          </w:p>
        </w:tc>
        <w:tc>
          <w:tcPr>
            <w:tcW w:w="8329" w:type="dxa"/>
            <w:vAlign w:val="center"/>
          </w:tcPr>
          <w:p w14:paraId="0625D587" w14:textId="6316FDD7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Urządzenie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było wyposażone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zabezpieczenia nadprądowe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6107E8" w:rsidRPr="216725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zabezpieczające przed zwarciem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przeciwprzepięciowe na złączach OUT, IN, PV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BAT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EV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7C0F1548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1F1ED97" w14:textId="0E8D472F" w:rsidR="00387467" w:rsidRPr="00B1281D" w:rsidDel="006A39C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9347BA5" w14:textId="364844B2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2D782EDA" w14:textId="0D801E55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Separacja galwaniczna</w:t>
            </w:r>
          </w:p>
        </w:tc>
        <w:tc>
          <w:tcPr>
            <w:tcW w:w="8329" w:type="dxa"/>
            <w:vAlign w:val="center"/>
          </w:tcPr>
          <w:p w14:paraId="37B62DF9" w14:textId="7FCC8DA0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złącza I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N, BAT, PV, OUT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EV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były od siebie parami odseparowane galwanicznie. </w:t>
            </w:r>
          </w:p>
          <w:p w14:paraId="52D32CB9" w14:textId="7777777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odseparowania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 siebie parami 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wymaga takiej konstrukcję, aby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obwody elektr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yczne nie były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połączone między sobą fizycznie za pomocą przewodnika.</w:t>
            </w:r>
          </w:p>
          <w:p w14:paraId="76AA3DBB" w14:textId="459DD3CD" w:rsidR="00387467" w:rsidRPr="5BF322AB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FFE21C6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7A1EB84E" w14:textId="5CF080DB" w:rsidR="00387467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7917D4E" w14:textId="166D172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380BB47" w14:textId="19980940" w:rsidR="00387467" w:rsidRPr="7A806B82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Przyłączenie instalacji OZE (fotowoltaiki) - MPPT</w:t>
            </w:r>
          </w:p>
        </w:tc>
        <w:tc>
          <w:tcPr>
            <w:tcW w:w="8329" w:type="dxa"/>
            <w:vAlign w:val="center"/>
          </w:tcPr>
          <w:p w14:paraId="2C9D7780" w14:textId="66DFD97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miało zaimplementowany algorytm </w:t>
            </w:r>
            <w:r w:rsidRPr="00BC2822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 xml:space="preserve">Maximum Power Point </w:t>
            </w:r>
            <w:proofErr w:type="spellStart"/>
            <w:r w:rsidRPr="00BC2822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Tracking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dla złącza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PV.</w:t>
            </w:r>
          </w:p>
        </w:tc>
      </w:tr>
      <w:tr w:rsidR="00387467" w14:paraId="099CC6DF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94A8BF3" w14:textId="118C46E6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BED50B" w14:textId="24506F5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021074E" w14:textId="3B3B3E5C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8329" w:type="dxa"/>
            <w:vAlign w:val="center"/>
          </w:tcPr>
          <w:p w14:paraId="3FD41759" w14:textId="57A622A3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pracowało w trybie pracy wyspowej tj. aby w przypadku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odłącz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enia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od źródła zasilania działało przy utrzymaniu wartości napięcia oraz częstotliwości zbliżonych do znamionowych.</w:t>
            </w:r>
          </w:p>
          <w:p w14:paraId="1D7E9139" w14:textId="664EFA93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EEB032F" w14:textId="0CF09C25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maksymalny czas przejścia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 pracy sieciowej na wyspową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Ts</w:t>
            </w:r>
            <w:proofErr w:type="spellEnd"/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wynosił 20 ms (milisekund).</w:t>
            </w:r>
          </w:p>
          <w:p w14:paraId="67D746F3" w14:textId="618C51D7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026B1DE" w14:textId="02F5F20A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zosta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przygotowane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 sposób: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 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OUT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BAT - podłączone. </w:t>
            </w:r>
          </w:p>
          <w:p w14:paraId="44A3A523" w14:textId="588E501F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894A20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2376744" w14:textId="4D88AA43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A33080C" w14:textId="0FCD4FB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322760C" w14:textId="4A0FAE86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8329" w:type="dxa"/>
            <w:vAlign w:val="center"/>
          </w:tcPr>
          <w:p w14:paraId="4C3F453F" w14:textId="1C6D280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pracowało w trybie pracy sieciowej.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Przez tryb pracy sieciowej Zamawiający rozumie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pracę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podłączonego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głównego źródła zasilania (sieci Operatora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ystemu 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ystrybucyjnego</w:t>
            </w:r>
            <w:r w:rsidRPr="00A56B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).</w:t>
            </w:r>
          </w:p>
          <w:p w14:paraId="30007C30" w14:textId="43C1C8A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05AC2E1" w14:textId="1F316A3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maksymalny czas przejścia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rządzenia 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5064"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 pracy wyspowej na sieciową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wynosił 10 s (sekund).</w:t>
            </w:r>
          </w:p>
          <w:p w14:paraId="59666F11" w14:textId="4F2944F9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321D06D" w14:textId="02CD172C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506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zosta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 przygotowane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 sposób: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IN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PV - 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OUT - podłączone,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złącze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BAT - podłączone. </w:t>
            </w:r>
          </w:p>
          <w:p w14:paraId="1CB5975F" w14:textId="54B5C5F8" w:rsidR="001253B3" w:rsidRDefault="001253B3" w:rsidP="001253B3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38975A0C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5A0D511" w14:textId="0EF8BBD6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4AAA899" w14:textId="3B3CB75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3087D2C" w14:textId="09CCDDD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Współczynnik zawartości harmonicznych (THD)</w:t>
            </w:r>
          </w:p>
        </w:tc>
        <w:tc>
          <w:tcPr>
            <w:tcW w:w="8329" w:type="dxa"/>
            <w:vAlign w:val="center"/>
          </w:tcPr>
          <w:p w14:paraId="58CF2DCB" w14:textId="04150EBB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współczynnik zawartości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harmonicznych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napięcia</w:t>
            </w:r>
            <w:r w:rsidR="006107E8"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(THD)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złączu OUT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mniejszy niż 3%.</w:t>
            </w:r>
          </w:p>
          <w:p w14:paraId="59FC976D" w14:textId="58813C68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58E7E51" w14:textId="092CA2DD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Współczynnik zawartości harmonicznych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(THD)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definiuje jako</w:t>
            </w:r>
            <w:r w:rsidRPr="04DAF87C">
              <w:rPr>
                <w:rFonts w:ascii="Calibri" w:eastAsia="Calibri" w:hAnsi="Calibri" w:cs="Calibri"/>
                <w:sz w:val="20"/>
                <w:szCs w:val="20"/>
              </w:rPr>
              <w:t xml:space="preserve"> iloraz wartości skutecznej wyższych harmonicznych sygnału, do wartości skutecznej składowej podstawowej, mierzony dla sygnału sinusoidalnego. </w:t>
            </w:r>
            <w:r w:rsidRPr="04DAF87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79D4E0CA" w14:textId="03120691" w:rsidR="00387467" w:rsidRDefault="00387467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2581066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0B619A6" w14:textId="774ABF01" w:rsidR="00387467" w:rsidRPr="00B1281D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0274EA8" w14:textId="7FF153E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5A5F751" w14:textId="36E2C572" w:rsidR="00387467" w:rsidRDefault="006107E8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Test izolacji</w:t>
            </w:r>
          </w:p>
        </w:tc>
        <w:tc>
          <w:tcPr>
            <w:tcW w:w="8329" w:type="dxa"/>
            <w:vAlign w:val="center"/>
          </w:tcPr>
          <w:p w14:paraId="7476C47E" w14:textId="77777777" w:rsidR="006107E8" w:rsidRDefault="006107E8" w:rsidP="006107E8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izolacja pomiędzy złączem PE a złączem IN oraz złączem PE a OUT musi być większa lub równa od tej, która jest wymagana właściwymi 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przepisami. </w:t>
            </w:r>
          </w:p>
          <w:p w14:paraId="61A0E4CF" w14:textId="77777777" w:rsidR="006107E8" w:rsidRDefault="006107E8" w:rsidP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A07742D" w14:textId="77558DE3" w:rsidR="00387467" w:rsidRDefault="0038746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574EC1EB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26E13B8" w14:textId="098E8765" w:rsidR="00387467" w:rsidRPr="00057644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3A85AC1" w14:textId="665A2FB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9D12E1C" w14:textId="6A9509C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Współczynnik mocy (cosinus φ)</w:t>
            </w:r>
          </w:p>
        </w:tc>
        <w:tc>
          <w:tcPr>
            <w:tcW w:w="8329" w:type="dxa"/>
            <w:vAlign w:val="center"/>
          </w:tcPr>
          <w:p w14:paraId="53ACC4EB" w14:textId="7681A561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współczynnik mocy Urządzenia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2737"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591D69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(cosinus φ) był regulowany w zakresie -0.99 do +0.99 (dwukierunkowo) z Tolerancją Technologiczną </w:t>
            </w:r>
            <w:r w:rsidRPr="7591D69D">
              <w:rPr>
                <w:rFonts w:ascii="Calibri" w:eastAsia="Calibri" w:hAnsi="Calibri" w:cs="Calibri"/>
                <w:color w:val="000000" w:themeColor="text1"/>
              </w:rPr>
              <w:t xml:space="preserve">±10%. </w:t>
            </w:r>
          </w:p>
          <w:p w14:paraId="68AFED30" w14:textId="35E1443A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spółczynnik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cosinus φ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definiuje jako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iloraz mocy czynnej do mocy pozornej prądu sinusoidalnie przemiennego.</w:t>
            </w:r>
          </w:p>
          <w:p w14:paraId="635013DA" w14:textId="6F0A9783" w:rsidR="00387467" w:rsidRDefault="00387467" w:rsidP="00387467">
            <w:pPr>
              <w:spacing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87467" w14:paraId="32AF779E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3DAD668" w14:textId="3BECF540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DDFFADC" w14:textId="1E0347E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3C251BFD" w14:textId="6317D8C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COS</w:t>
            </w:r>
          </w:p>
        </w:tc>
        <w:tc>
          <w:tcPr>
            <w:tcW w:w="8329" w:type="dxa"/>
            <w:vAlign w:val="center"/>
          </w:tcPr>
          <w:p w14:paraId="1D496BB1" w14:textId="0025A86A" w:rsidR="00387467" w:rsidRDefault="1F114B5D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posiadało jedno wejście analogowe 4-20mA pozwalające na regulację współczynnika mocy (cosinus φ) w zakresie 0.01 (4mA) do 0.99 (20mA) (oznaczenie: COS).</w:t>
            </w:r>
          </w:p>
        </w:tc>
      </w:tr>
      <w:tr w:rsidR="00387467" w14:paraId="5C2E4DB0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DFE06BC" w14:textId="0C895DA3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0492D88" w14:textId="3B9B49A1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E211E87" w14:textId="15BAA3C5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DIR</w:t>
            </w:r>
          </w:p>
        </w:tc>
        <w:tc>
          <w:tcPr>
            <w:tcW w:w="8329" w:type="dxa"/>
            <w:vAlign w:val="center"/>
          </w:tcPr>
          <w:p w14:paraId="79CB08C9" w14:textId="646475CE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ło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optoizolowane wejście cyfrowe określające kierunek przepływu energii (oznaczenie: DIR).</w:t>
            </w:r>
          </w:p>
        </w:tc>
      </w:tr>
      <w:tr w:rsidR="00387467" w14:paraId="0C7BA852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121E5C37" w14:textId="0CD9F156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129FDA8C" w14:textId="503D693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878F376" w14:textId="730CC5A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1DE3F3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Wejście ISL</w:t>
            </w:r>
          </w:p>
        </w:tc>
        <w:tc>
          <w:tcPr>
            <w:tcW w:w="8329" w:type="dxa"/>
            <w:vAlign w:val="center"/>
          </w:tcPr>
          <w:p w14:paraId="7B5A50AE" w14:textId="78BD414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Urządzenie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ło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optoizolowane wejście cyfrowe: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tryb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wyspow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tryb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sieciow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ej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(oznaczenie: ISL).</w:t>
            </w:r>
          </w:p>
        </w:tc>
      </w:tr>
      <w:tr w:rsidR="00387467" w14:paraId="1B5F7781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7D86F6EC" w14:textId="200C2FC9" w:rsidR="00387467" w:rsidRPr="009D5E1C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E3FFC9E" w14:textId="65A9B057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212C8C9" w14:textId="5E9C01D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8759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Wejścia ISL, DIR, COS</w:t>
            </w:r>
          </w:p>
        </w:tc>
        <w:tc>
          <w:tcPr>
            <w:tcW w:w="8329" w:type="dxa"/>
            <w:vAlign w:val="center"/>
          </w:tcPr>
          <w:p w14:paraId="4E82798B" w14:textId="1D08D17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System posiadał mechanizm w zakresie przejścia na pracę wyspową, synchronizacji z siecią, ustalenia współczynnika mocy (cosinus φ) przy użyciu wejść COS, DIR, ISL.</w:t>
            </w:r>
          </w:p>
        </w:tc>
      </w:tr>
      <w:tr w:rsidR="00387467" w14:paraId="50D077C1" w14:textId="77777777" w:rsidTr="202FB7CD">
        <w:trPr>
          <w:trHeight w:val="189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7A2E9C7" w14:textId="0E91E6B3" w:rsidR="00387467" w:rsidRPr="00F92AA8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7E44245" w14:textId="4C8BD8A4" w:rsidR="00387467" w:rsidRDefault="00387467" w:rsidP="542C6D4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295F871C" w14:textId="55649EA0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8329" w:type="dxa"/>
            <w:vAlign w:val="center"/>
          </w:tcPr>
          <w:p w14:paraId="53E5E1FE" w14:textId="0280D82A" w:rsidR="00387467" w:rsidRDefault="38C5D091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Urządzenie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posiadało zaimplementowany protokół MQTT (</w:t>
            </w:r>
            <w:r w:rsidRPr="3264EF0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Message Queue Telemetry Transport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 przesyłający cyklicznie (tj. co konfigurowalny czas w zakresie od 1s do 60s) do wskazanego przez Zamawiającego brokera MQTT informacje co najmniej: napięciu na poszczególnych ogniwach</w:t>
            </w:r>
            <w:r w:rsidR="57291CB3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Baterii S</w:t>
            </w:r>
            <w:r w:rsidR="75B8F6F5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temperaturze ogniw</w:t>
            </w:r>
            <w:r w:rsidR="57291CB3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Baterii S</w:t>
            </w:r>
            <w:r w:rsidR="75B8F6F5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trybie pracy 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sprawności, pobieranej mocy z sieci</w:t>
            </w:r>
            <w:r w:rsidR="768C539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innych parametrach pracy Urządzenia</w:t>
            </w:r>
            <w:r w:rsidR="00BD2737"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3264EF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(pełna lista zostanie przedstawiona Wykonawcom na Etapie I).</w:t>
            </w:r>
          </w:p>
        </w:tc>
      </w:tr>
      <w:tr w:rsidR="00387467" w14:paraId="130B28D7" w14:textId="77777777" w:rsidTr="202FB7CD">
        <w:trPr>
          <w:trHeight w:val="1335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4D28DD31" w14:textId="0E4C08BE" w:rsidR="00387467" w:rsidRPr="00F92AA8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BC35FC2" w14:textId="31162C70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D221339" w14:textId="49F34BE3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591D69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Ochrona Systemu – wyłączenie awaryjne</w:t>
            </w:r>
          </w:p>
        </w:tc>
        <w:tc>
          <w:tcPr>
            <w:tcW w:w="8329" w:type="dxa"/>
            <w:vAlign w:val="center"/>
          </w:tcPr>
          <w:p w14:paraId="2E24DD4E" w14:textId="341B9B76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aby System posiadał zainstalowany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awaryjn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wyłącznik bezpieczeństwa głównego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ystemu (EPO – </w:t>
            </w:r>
            <w:proofErr w:type="spellStart"/>
            <w:r w:rsidRPr="26D4656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Emergency</w:t>
            </w:r>
            <w:proofErr w:type="spellEnd"/>
            <w:r w:rsidRPr="26D4656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Power OFF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) oraz niezależnego wyłącznika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BB22F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2D3CB1DD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029DE527" w14:textId="15F81ED8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0B12B275" w14:textId="0C683D33" w:rsidR="00387467" w:rsidRPr="00C1085B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017A5742" w14:textId="525E3648" w:rsidR="00387467" w:rsidRPr="00C1085B" w:rsidRDefault="00456174" w:rsidP="0045617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Warunki pracy Systemu</w:t>
            </w:r>
          </w:p>
        </w:tc>
        <w:tc>
          <w:tcPr>
            <w:tcW w:w="8329" w:type="dxa"/>
            <w:vAlign w:val="center"/>
          </w:tcPr>
          <w:p w14:paraId="570EE46B" w14:textId="035557CE" w:rsidR="000A5C2A" w:rsidRDefault="1F114B5D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</w:t>
            </w:r>
            <w:r w:rsidR="641CC6F2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</w:t>
            </w:r>
          </w:p>
          <w:p w14:paraId="3283A53C" w14:textId="16007F48" w:rsidR="000A5C2A" w:rsidRDefault="000A5C2A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Urządzenie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było przystosowane do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prac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387467" w:rsidRPr="4973D8D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wewnątrz zamkniętego pomieszczenia</w:t>
            </w:r>
            <w:r w:rsidR="004B276D" w:rsidRPr="006761D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w który</w:t>
            </w:r>
            <w:r w:rsidR="004B276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4B276D" w:rsidRPr="006761D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przebywają ludzie</w:t>
            </w:r>
            <w:r w:rsidR="004B276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zapewniało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taką pracę Systemu, dla której będą spełnione Wymagania Obligatoryjne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Konkursowe 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0C1085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trumienia „System”</w:t>
            </w:r>
            <w:r w:rsidR="004B2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;</w:t>
            </w:r>
          </w:p>
          <w:p w14:paraId="344F29A7" w14:textId="7D582DDD" w:rsidR="00387467" w:rsidRDefault="641CC6F2" w:rsidP="00F0786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ateria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ystemowa 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była </w:t>
            </w:r>
            <w:r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przystosowana do pracy </w:t>
            </w:r>
            <w:r w:rsidR="1F114B5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 zewnątrz budynków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zapewniała 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taką pracę Systemu, dla której będą spełnione Wymagania Obligatoryjne</w:t>
            </w:r>
            <w:r w:rsidR="00F0786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Konkursowe </w:t>
            </w:r>
            <w:r w:rsidR="0045617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9EE863D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trumienia „System”</w:t>
            </w:r>
            <w:r w:rsidR="665D2B29" w:rsidRPr="0A6C5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3FBEFE3C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E7207AC" w14:textId="6AC3F253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7ED7E1FA" w14:textId="08539B2D" w:rsidR="00387467" w:rsidRPr="00C1085B" w:rsidRDefault="00387467" w:rsidP="542C6D4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45098B4B" w14:textId="4A15AFF0" w:rsidR="00387467" w:rsidRPr="00C1085B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1085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Zakres temperatury pracy</w:t>
            </w:r>
          </w:p>
        </w:tc>
        <w:tc>
          <w:tcPr>
            <w:tcW w:w="8329" w:type="dxa"/>
            <w:vAlign w:val="center"/>
          </w:tcPr>
          <w:p w14:paraId="6C0C4BB0" w14:textId="5704D178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poszczególne elementy Systemu były tak zaprojektowane, aby była zapewniona ich prawidłowa praca</w:t>
            </w:r>
            <w:r w:rsidR="007A5E1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(spełniająca Wymagania Obligatoryjne dla Systemu)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następujących zakresach temperatury: </w:t>
            </w:r>
          </w:p>
          <w:p w14:paraId="0EA14E5A" w14:textId="1A00E2A2" w:rsidR="00387467" w:rsidRDefault="624F10BC" w:rsidP="00387467">
            <w:pPr>
              <w:pStyle w:val="Akapitzlist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 Urządzenia</w:t>
            </w:r>
            <w:r w:rsidR="7A6CE4BD"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Centralnego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- w temperaturze z przedziału od 0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C do </w:t>
            </w:r>
            <w:r w:rsidR="00AC33C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35</w:t>
            </w:r>
            <w:r w:rsidR="7A6CE4BD"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/>
              </w:rPr>
              <w:t>°</w:t>
            </w: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 przy</w:t>
            </w:r>
            <w:r w:rsidRPr="7066943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wilgotności względnej do 90%.</w:t>
            </w:r>
          </w:p>
          <w:p w14:paraId="5AF9F46B" w14:textId="6A204D7F" w:rsidR="00387467" w:rsidRPr="00E746C1" w:rsidRDefault="00847E5F" w:rsidP="00E746C1">
            <w:pPr>
              <w:pStyle w:val="Akapitzlist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 B</w:t>
            </w:r>
            <w:r w:rsidRPr="00847E5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ateri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847E5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Systemow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ej – w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temperaturze zewnętrznej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(na zewnątrz budynku)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 przedziału od -20°C do 35°C przy wilgotności względnej do 90%,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przy czym Bateria Systemowa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musi być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również </w:t>
            </w:r>
            <w:r w:rsidRPr="0023615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odporna na warunki atmosferyczne w szczególności śnieg, deszcz, bezpośrednie słońce.</w:t>
            </w:r>
          </w:p>
        </w:tc>
      </w:tr>
      <w:tr w:rsidR="00387467" w14:paraId="2C528383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780B86D" w14:textId="7A343A48" w:rsidR="00387467" w:rsidRPr="00142D19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CD971E2" w14:textId="36A4C03F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78CFE329" w14:textId="6970027B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Elementy składowe Systemu</w:t>
            </w:r>
          </w:p>
        </w:tc>
        <w:tc>
          <w:tcPr>
            <w:tcW w:w="8329" w:type="dxa"/>
            <w:vAlign w:val="center"/>
          </w:tcPr>
          <w:p w14:paraId="097541D1" w14:textId="173CCAF1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wszystkie elementy składowe Systemu były dopuszczone do użytkowania na terenie Polski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na dzień zakończenia Etapu II.</w:t>
            </w:r>
          </w:p>
        </w:tc>
      </w:tr>
      <w:tr w:rsidR="00387467" w14:paraId="7CB810F5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3884F2F9" w14:textId="40ACDE15" w:rsidR="00387467" w:rsidRPr="00590AB0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41D54083" w14:textId="31F27AA5" w:rsidR="00387467" w:rsidRDefault="00387467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5BE6FC64" w14:textId="79A9F704" w:rsidR="00387467" w:rsidRDefault="00387467" w:rsidP="0038746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Klasa szczelności</w:t>
            </w:r>
            <w:r w:rsidR="0023615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Urządzenia Centralnego</w:t>
            </w:r>
          </w:p>
        </w:tc>
        <w:tc>
          <w:tcPr>
            <w:tcW w:w="8329" w:type="dxa"/>
            <w:vAlign w:val="center"/>
          </w:tcPr>
          <w:p w14:paraId="37451D51" w14:textId="41A04828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 miał </w:t>
            </w:r>
            <w:r w:rsidRPr="002634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stopień ochrony przed wpływem czynników zewnętrznych</w:t>
            </w:r>
            <w:r w:rsidRPr="0026341C" w:rsidDel="002634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 </w:t>
            </w:r>
          </w:p>
          <w:p w14:paraId="149BF4F3" w14:textId="6CF6AD97" w:rsidR="00387467" w:rsidRPr="00236151" w:rsidRDefault="00387467" w:rsidP="002361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IP 65 dla </w:t>
            </w:r>
            <w:r w:rsidR="00A11B5E"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236151"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002361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potwierdzony odpowiednim dokumentem.</w:t>
            </w:r>
          </w:p>
          <w:p w14:paraId="11D530E4" w14:textId="19FDBC5F" w:rsidR="00387467" w:rsidRDefault="00387467" w:rsidP="00387467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pomiar klas szczelności był zgodny z normą PN-EN 60529:2003</w:t>
            </w:r>
            <w:r w:rsidR="00CD594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równoważną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87467" w14:paraId="20FE2579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5BD7AA21" w14:textId="42D0A445" w:rsidR="00387467" w:rsidRPr="00590AB0" w:rsidRDefault="00387467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6F07CC2" w14:textId="67AB6CFF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</w:p>
        </w:tc>
        <w:tc>
          <w:tcPr>
            <w:tcW w:w="2325" w:type="dxa"/>
            <w:vAlign w:val="center"/>
          </w:tcPr>
          <w:p w14:paraId="784BCBDD" w14:textId="647ABF1C" w:rsidR="00387467" w:rsidRDefault="00387467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Moc przyłączonego źródła OZE (fotowoltaiki) do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8329" w:type="dxa"/>
            <w:vAlign w:val="center"/>
          </w:tcPr>
          <w:p w14:paraId="2552BE01" w14:textId="77028EC2" w:rsidR="00387467" w:rsidRDefault="00387467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do </w:t>
            </w:r>
            <w:r w:rsidR="00412DB8"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Demonstratora </w:t>
            </w:r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Systemu została przyłączona instalacja fotowoltaiczna o mocy co najmniej 10 </w:t>
            </w:r>
            <w:proofErr w:type="spellStart"/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kWp</w:t>
            </w:r>
            <w:proofErr w:type="spellEnd"/>
            <w:r w:rsidRPr="542C6D4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z Tolerancją Technologiczną 10%.</w:t>
            </w:r>
          </w:p>
          <w:p w14:paraId="38BFE6A9" w14:textId="5481EAB8" w:rsidR="00387467" w:rsidRDefault="543CBE83" w:rsidP="00831908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instalacja fotowoltaiczna została 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zainstalowana w miejscu instalacji Systemu Magazynowania Energii elektrycznej</w:t>
            </w:r>
            <w:r w:rsidR="008C511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wskazanej przez Zamawiającego</w:t>
            </w:r>
            <w:r w:rsidR="1D4DCB9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</w:t>
            </w:r>
            <w:r w:rsidR="4301BC3C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zapewni</w:t>
            </w:r>
            <w:r w:rsidR="049AB3D4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cały proces inst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alacji</w:t>
            </w:r>
            <w:r w:rsidR="0083190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</w:t>
            </w:r>
            <w:r w:rsidR="55E8C0DA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onadto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zapewni</w:t>
            </w:r>
            <w:r w:rsidR="29BDD14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urządze</w:t>
            </w:r>
            <w:r w:rsidR="0116818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nia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niezbędn</w:t>
            </w:r>
            <w:r w:rsidR="539137EF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</w:t>
            </w:r>
            <w:r w:rsidR="0DAF16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budowy</w:t>
            </w:r>
            <w:r w:rsidR="3259FD15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funkcjonowania fotowoltaiki</w:t>
            </w:r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w szczególności panele fotowoltaiczne (z grupy “</w:t>
            </w:r>
            <w:proofErr w:type="spellStart"/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Tier</w:t>
            </w:r>
            <w:proofErr w:type="spellEnd"/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1”),</w:t>
            </w:r>
            <w:r w:rsidR="3D910A5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 co najmniej 12 letnią gwarancją </w:t>
            </w:r>
            <w:r w:rsidR="0083190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producenta na panele</w:t>
            </w:r>
            <w:r w:rsidR="005EA352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konstrukcję wsporcza, projekt</w:t>
            </w:r>
            <w:r w:rsidR="166992B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wykonania instalacji fotowoltaicznej, okablowanie AC i DC, odpowiednie zabezpieczenia prądowe</w:t>
            </w:r>
            <w:r w:rsidR="661A0E3D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="5E3221E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Wykonawca zapewnia co najmniej 5-letnią gwarancję na wykonane prace związane z instalacją fotowoltaiki (r</w:t>
            </w:r>
            <w:r w:rsidR="445B81CE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ę</w:t>
            </w:r>
            <w:r w:rsidR="5E3221E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kojmia).</w:t>
            </w:r>
          </w:p>
        </w:tc>
      </w:tr>
      <w:tr w:rsidR="006A7A79" w14:paraId="7724BE26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65A71D64" w14:textId="77777777" w:rsidR="006A7A79" w:rsidRPr="00590AB0" w:rsidRDefault="006A7A79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571F7066" w14:textId="44D4C066" w:rsidR="006A7A79" w:rsidRPr="7A806B82" w:rsidRDefault="006A7A79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6C27E88C" w14:textId="4848C9EE" w:rsidR="006A7A79" w:rsidRPr="7A806B82" w:rsidRDefault="006A7A79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8329" w:type="dxa"/>
            <w:vAlign w:val="center"/>
          </w:tcPr>
          <w:p w14:paraId="5211277D" w14:textId="5E15B7B7" w:rsidR="006A7A79" w:rsidRPr="542C6D45" w:rsidRDefault="006A7A79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Sprawność Systemu była nie mniejsza niż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0%. </w:t>
            </w:r>
          </w:p>
        </w:tc>
      </w:tr>
      <w:tr w:rsidR="006A7A79" w14:paraId="358213BB" w14:textId="77777777" w:rsidTr="202FB7CD">
        <w:trPr>
          <w:trHeight w:val="1110"/>
        </w:trPr>
        <w:tc>
          <w:tcPr>
            <w:tcW w:w="1279" w:type="dxa"/>
            <w:shd w:val="clear" w:color="auto" w:fill="BDD6EE" w:themeFill="accent1" w:themeFillTint="66"/>
            <w:vAlign w:val="center"/>
          </w:tcPr>
          <w:p w14:paraId="20A69863" w14:textId="77777777" w:rsidR="006A7A79" w:rsidRPr="00590AB0" w:rsidRDefault="006A7A79" w:rsidP="00261482">
            <w:pPr>
              <w:pStyle w:val="Akapitzlist"/>
              <w:numPr>
                <w:ilvl w:val="0"/>
                <w:numId w:val="33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3230C4BD" w14:textId="19E98924" w:rsidR="006A7A79" w:rsidRPr="7A806B82" w:rsidRDefault="0048599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325" w:type="dxa"/>
            <w:vAlign w:val="center"/>
          </w:tcPr>
          <w:p w14:paraId="13F85809" w14:textId="03152B42" w:rsidR="006A7A79" w:rsidRPr="7A806B82" w:rsidRDefault="00485991" w:rsidP="0038746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8329" w:type="dxa"/>
            <w:vAlign w:val="center"/>
          </w:tcPr>
          <w:p w14:paraId="39560EC9" w14:textId="64996933" w:rsidR="006A7A79" w:rsidRPr="542C6D45" w:rsidRDefault="00485991" w:rsidP="542C6D4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poziom hałasu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wytwarzanego przez System </w:t>
            </w:r>
            <w:r w:rsidR="006107E8" w:rsidRPr="09730D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(przez Urządzenie Centralne – przeznaczone do pracy wewnątrz budynku - jak i Baterię Systemową - przeznaczoną do pracy na zewnątrz budynku) </w:t>
            </w:r>
            <w:r w:rsidR="00CF18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był nie wyższy niż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40 </w:t>
            </w:r>
            <w:proofErr w:type="spellStart"/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dB</w:t>
            </w:r>
            <w:proofErr w:type="spellEnd"/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06FA83B" w14:textId="523A943F" w:rsidR="7A806B82" w:rsidRDefault="7A806B82" w:rsidP="7A806B82">
      <w:pPr>
        <w:rPr>
          <w:rFonts w:ascii="Calibri" w:eastAsia="Calibri" w:hAnsi="Calibri" w:cs="Calibri"/>
          <w:color w:val="000000" w:themeColor="text1"/>
        </w:rPr>
      </w:pPr>
    </w:p>
    <w:p w14:paraId="2F26E26C" w14:textId="3F77551D" w:rsidR="00A564DF" w:rsidRDefault="00A564DF" w:rsidP="00590AB0">
      <w:pPr>
        <w:pStyle w:val="Legenda"/>
        <w:keepNext/>
      </w:pPr>
      <w:r>
        <w:t xml:space="preserve">Tabela </w:t>
      </w:r>
      <w:r w:rsidR="0031792A">
        <w:t>7</w:t>
      </w:r>
      <w:r>
        <w:t>. Wymagania Konkursowe w Przedsięwzięciu dla</w:t>
      </w:r>
      <w:r w:rsidR="405E42B6">
        <w:t xml:space="preserve"> </w:t>
      </w:r>
      <w:r w:rsidR="159A4528">
        <w:t>S</w:t>
      </w:r>
      <w:r>
        <w:t>trumienia “System”</w:t>
      </w: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1190"/>
        <w:gridCol w:w="2269"/>
        <w:gridCol w:w="2501"/>
        <w:gridCol w:w="3488"/>
        <w:gridCol w:w="3447"/>
        <w:gridCol w:w="1559"/>
      </w:tblGrid>
      <w:tr w:rsidR="00BF594A" w14:paraId="053419D3" w14:textId="00CAB876" w:rsidTr="202FB7CD">
        <w:trPr>
          <w:trHeight w:val="630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7677587B" w14:textId="43096CD4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 p.</w:t>
            </w:r>
          </w:p>
        </w:tc>
        <w:tc>
          <w:tcPr>
            <w:tcW w:w="2269" w:type="dxa"/>
            <w:shd w:val="clear" w:color="auto" w:fill="BDD6EE" w:themeFill="accent1" w:themeFillTint="66"/>
            <w:vAlign w:val="center"/>
          </w:tcPr>
          <w:p w14:paraId="6C157D25" w14:textId="2C58BC9A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01" w:type="dxa"/>
            <w:shd w:val="clear" w:color="auto" w:fill="BDD6EE" w:themeFill="accent1" w:themeFillTint="66"/>
            <w:vAlign w:val="center"/>
          </w:tcPr>
          <w:p w14:paraId="3C1B4F18" w14:textId="13A23F37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Konkursowego</w:t>
            </w:r>
          </w:p>
        </w:tc>
        <w:tc>
          <w:tcPr>
            <w:tcW w:w="3488" w:type="dxa"/>
            <w:shd w:val="clear" w:color="auto" w:fill="BDD6EE" w:themeFill="accent1" w:themeFillTint="66"/>
            <w:vAlign w:val="center"/>
          </w:tcPr>
          <w:p w14:paraId="1E35F040" w14:textId="1EE197FF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Opis Wymagania Konkursowego</w:t>
            </w:r>
          </w:p>
        </w:tc>
        <w:tc>
          <w:tcPr>
            <w:tcW w:w="3447" w:type="dxa"/>
            <w:shd w:val="clear" w:color="auto" w:fill="BDD6EE" w:themeFill="accent1" w:themeFillTint="66"/>
            <w:vAlign w:val="center"/>
          </w:tcPr>
          <w:p w14:paraId="1AF565D5" w14:textId="34AAB07A" w:rsidR="00BF594A" w:rsidRDefault="00BF594A" w:rsidP="7A806B8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Metoda liczenia parametru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C132D3A" w14:textId="6212D66A" w:rsidR="00BF594A" w:rsidRPr="7A806B82" w:rsidRDefault="00BF594A" w:rsidP="7A806B82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Dopuszczalna Granica Błędu</w:t>
            </w:r>
          </w:p>
        </w:tc>
      </w:tr>
      <w:tr w:rsidR="00BF594A" w14:paraId="438AFF59" w14:textId="3F3CD7CA" w:rsidTr="202FB7CD">
        <w:trPr>
          <w:trHeight w:val="300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329456C8" w14:textId="70FC8D96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972A084" w14:textId="0DEE4D18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144EB66D" w14:textId="18B88358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8DEA8C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Sprawność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3488" w:type="dxa"/>
            <w:vAlign w:val="center"/>
          </w:tcPr>
          <w:p w14:paraId="67072AD5" w14:textId="2E15FA09" w:rsidR="00BF594A" w:rsidRDefault="115CA57C" w:rsidP="004136E9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37FD68CB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prawność Systemu była jak największa, 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przy czym Wykonawca nie może zadeklarować </w:t>
            </w:r>
            <w:r w:rsidR="37FD68CB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wartości S</w:t>
            </w:r>
            <w:r w:rsidR="00337B17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prawności Systemu niższej niż wartość minimalna wskazana w Wymaganiu Obligatoryjnym nr 6.32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.</w:t>
            </w:r>
          </w:p>
        </w:tc>
        <w:tc>
          <w:tcPr>
            <w:tcW w:w="3447" w:type="dxa"/>
            <w:vAlign w:val="center"/>
          </w:tcPr>
          <w:p w14:paraId="76A8DE27" w14:textId="65E204EA" w:rsidR="00BF594A" w:rsidRDefault="00BF594A" w:rsidP="4BCC6CAB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2A969C" w14:textId="6CFF79F9" w:rsidR="006014E0" w:rsidRDefault="00BF594A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Sprawność 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Systemu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definiowana jest jako iloraz mocy skutecznej wyjściowej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wejściowej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(czyli tej, 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którą pobiera System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  <w:r w:rsid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5B8C5CD9" w14:textId="77777777" w:rsidR="006014E0" w:rsidRDefault="006014E0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4C2ABD4" w14:textId="4FEA8850" w:rsidR="006014E0" w:rsidRDefault="006014E0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Moc skuteczna wyjściowa jest definiowana jako różnica pomiędzy mocą wejściową, którą pobiera System, a wszystkimi stratami wynikającymi w szczególności z:</w:t>
            </w:r>
          </w:p>
          <w:p w14:paraId="22D5C153" w14:textId="77777777" w:rsid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konwersji energii elektrycznej oraz </w:t>
            </w:r>
          </w:p>
          <w:p w14:paraId="26D46D86" w14:textId="6DEB2A71" w:rsid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zapewnienia prawidłowej pracy Baterii Systemowej w pełnym zakresie temperaturowym (wskazanym w Wymaganiu Obligatoryjnym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.4 w Tabeli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powyżej)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</w:t>
            </w:r>
          </w:p>
          <w:p w14:paraId="351251CE" w14:textId="4561C86C" w:rsidR="00BF594A" w:rsidRPr="006014E0" w:rsidRDefault="006014E0" w:rsidP="006014E0">
            <w:pPr>
              <w:pStyle w:val="Akapitzlist"/>
              <w:numPr>
                <w:ilvl w:val="0"/>
                <w:numId w:val="38"/>
              </w:num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zapewnienia prawidłowej pracy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Urządzenia Centralnego 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pełnym zakresie temperaturowym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(wskazanym w Wymaganiu Obligatoryjnym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.4 w Tabeli nr </w:t>
            </w:r>
            <w:r w:rsidR="00F16B5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006014E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powyżej). </w:t>
            </w:r>
          </w:p>
          <w:p w14:paraId="07E52D6D" w14:textId="737C4784" w:rsidR="00D050E3" w:rsidRDefault="00D050E3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8ADCBCD" w14:textId="3D14D9E5" w:rsidR="00D050E3" w:rsidRDefault="00436FB1" w:rsidP="42250A3D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Wykonawca deklaruje Sprawność Systemu obliczoną w następujący sposób:</w:t>
            </w:r>
          </w:p>
          <w:p w14:paraId="0625B7E1" w14:textId="0C13A052" w:rsidR="00BA22E6" w:rsidRDefault="00436FB1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Wykonawca wskazuje wartości s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prawnoś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ci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trakcie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rozładowani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 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(kierunek przepływu energii: BAT -&gt; IN)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dla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temperatur zewnętrznych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których pracuje Bateria Systemowa: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-20, -10, 0, 10, 20, 35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°</w:t>
            </w:r>
            <w:r w:rsidR="00BA22E6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 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±2°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BA22E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E2B8F71" w14:textId="386AD92F" w:rsidR="00BA22E6" w:rsidRDefault="00BA22E6" w:rsidP="00BA22E6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Dla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każdego z powyższych sześciu przypadk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Wykonawca wskazuje wartość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iloraz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czynnej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prądu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(uwzględniającej straty wskazane w podpunktach a)-c))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</w:t>
            </w:r>
            <w:r w:rsidR="006107E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czynnej </w:t>
            </w:r>
            <w:r w:rsidR="001624C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08B1B693" w14:textId="77777777" w:rsidR="00BA22E6" w:rsidRDefault="00BA22E6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62173C0" w14:textId="74D2FF23" w:rsidR="00BA22E6" w:rsidRDefault="00BA22E6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 Następnie Wykonawca wskazuje wartości sprawności Systemu w trakcie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ładowani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="064B39CE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baterii (kierunek przepływu energii: IN -&gt; BAT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 dla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temperatur zewnęt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rznych, przy których pracuje Bateria Systemowa: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-20, -10, 0, 10, 20, 35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°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±2°</w:t>
            </w:r>
            <w:r w:rsidR="005A270D"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05A270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25123F55" w14:textId="77777777" w:rsidR="001624C7" w:rsidRDefault="001624C7" w:rsidP="001624C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Dla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każdego z powyższych sześciu przypadku Wykonawca wskazuje wartość 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iloraz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mocy skutecznej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wyjściowej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prądu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(uwzględniającej straty wskazane w podpunktach a)-c))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do mocy skutecznej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wejściowej</w:t>
            </w:r>
            <w:r w:rsidRPr="42250A3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3F4ED4C4" w14:textId="4814603E" w:rsidR="00BA22E6" w:rsidRDefault="001624C7" w:rsidP="001624C7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68DABE23" w14:textId="300AA066" w:rsidR="00BF594A" w:rsidRDefault="2CA7B2B1" w:rsidP="04DAF87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F0B4DE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  <w:r w:rsidRPr="00C07245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Ja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ko wynik – wartość deklarowaną Wymagania Konkursowego Sprawność Systemu, Wykonawca podaje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średni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ą arytmetyczną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z </w:t>
            </w:r>
            <w:r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powyższych 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dwunastu </w:t>
            </w:r>
            <w:r w:rsidR="00C07245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wartości</w:t>
            </w:r>
            <w:r w:rsidR="42DCDCDF" w:rsidRPr="00C07245">
              <w:rPr>
                <w:rFonts w:ascii="Calibri" w:eastAsia="Calibri" w:hAnsi="Calibri" w:cs="Calibri"/>
                <w:sz w:val="20"/>
                <w:szCs w:val="20"/>
                <w:u w:val="single"/>
              </w:rPr>
              <w:t>.</w:t>
            </w:r>
          </w:p>
          <w:p w14:paraId="025E183F" w14:textId="7F1BC842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C2F3C06" w14:textId="467421D2" w:rsidR="00BF594A" w:rsidRDefault="009E521C" w:rsidP="009E521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(-</w:t>
            </w:r>
            <w:r w:rsidR="002831E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)%</w:t>
            </w:r>
          </w:p>
        </w:tc>
      </w:tr>
      <w:tr w:rsidR="00BF594A" w14:paraId="2A77C9A4" w14:textId="40B86B95" w:rsidTr="202FB7CD">
        <w:trPr>
          <w:trHeight w:val="244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04AA67C5" w14:textId="6A4AD86D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7926B62E" w14:textId="545DB2E6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3078216F" w14:textId="3C3E2858" w:rsidR="00BF594A" w:rsidRDefault="00BF594A" w:rsidP="4BCC6CAB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CC6CA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Wymiary Urządzenia</w:t>
            </w:r>
            <w:r w:rsidR="00BD273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2737" w:rsidRPr="00383F6A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Centralnego</w:t>
            </w:r>
          </w:p>
        </w:tc>
        <w:tc>
          <w:tcPr>
            <w:tcW w:w="3488" w:type="dxa"/>
            <w:vAlign w:val="center"/>
          </w:tcPr>
          <w:p w14:paraId="7B5190AB" w14:textId="36E3610F" w:rsidR="00BF594A" w:rsidRDefault="00BF594A" w:rsidP="004136E9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aga uzyskania 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rzez Wykonawcę jak najmniejszych wymiarów fizycznych Urządzenia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5BF322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460FD4F" w14:textId="3C9FFD15" w:rsidR="00BF594A" w:rsidRDefault="00BF594A" w:rsidP="4BCC6CA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06CAA752" w14:textId="4264AF0E" w:rsidR="00BF594A" w:rsidRDefault="00BF594A" w:rsidP="7A806B82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 w:rsidRPr="4BCC6CA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ymiary Urządzenia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Centralnego</w:t>
            </w:r>
            <w:r w:rsidR="00BD2737"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definiuje 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jako iloczyn długości, szerokości i głębokości najmniejszego prostopadłościanu,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którym w całości zmieści się U</w:t>
            </w:r>
            <w:r w:rsidRPr="21DE3F3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Centralne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(jednostka - dm</w:t>
            </w:r>
            <w:r w:rsidRPr="00590AB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559" w:type="dxa"/>
            <w:vAlign w:val="center"/>
          </w:tcPr>
          <w:p w14:paraId="7E03F716" w14:textId="1A2EDEF0" w:rsidR="00BF594A" w:rsidRPr="5BF322AB" w:rsidDel="004136E9" w:rsidRDefault="009E521C" w:rsidP="009E521C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BF594A" w14:paraId="2210A5DA" w14:textId="03C5810E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DEEC905" w14:textId="57ACE8EE" w:rsidR="00BF594A" w:rsidRPr="00590AB0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667EDAC" w14:textId="039DC3D2" w:rsidR="00BF594A" w:rsidRDefault="00BF594A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542C6D4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17290089" w14:textId="04F7A6A7" w:rsidR="00BF594A" w:rsidRDefault="00BF594A" w:rsidP="7A806B8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Poziom hałasu</w:t>
            </w:r>
          </w:p>
        </w:tc>
        <w:tc>
          <w:tcPr>
            <w:tcW w:w="3488" w:type="dxa"/>
            <w:vAlign w:val="center"/>
          </w:tcPr>
          <w:p w14:paraId="2158F41B" w14:textId="1E12394B" w:rsidR="00BF594A" w:rsidRDefault="29811795" w:rsidP="0048599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poziom hałasu wytwarzanego przez System (na zewnątrz, jak i wewnątrz) był jak najmniejszy</w:t>
            </w:r>
            <w:r w:rsidR="1A3DDB31"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przy czym Wykonawca nie może zadeklarować wartości Poziomu hałasu przekraczającej</w:t>
            </w:r>
            <w:r w:rsidRPr="624340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48599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maksymalną określoną w Wymaganiu Obligatoryjnym nr 6.33.</w:t>
            </w:r>
          </w:p>
        </w:tc>
        <w:tc>
          <w:tcPr>
            <w:tcW w:w="3447" w:type="dxa"/>
            <w:vAlign w:val="center"/>
          </w:tcPr>
          <w:p w14:paraId="0980695C" w14:textId="4627553D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oziom h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ałasu Zamawiający definiuje jako</w:t>
            </w:r>
            <w:r w:rsidR="00A11B5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największe zmierzone natężenie dźwięku wytwarzanego przez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rządzenie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Centralne</w:t>
            </w:r>
            <w:r w:rsidR="00BD2737"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przy wszystkich możliwych konfiguracjach pracy 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rządzenia</w:t>
            </w:r>
            <w:r w:rsidR="00BD273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Centralnego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w całym wymaganym zakresie temperatury, wilgotności oraz podczas pełnego obciążenia mocą znamionową na zasilaniu z 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aterii</w:t>
            </w:r>
            <w:r w:rsidR="000542D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</w:t>
            </w:r>
            <w:r w:rsidR="00A11B5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ystemowej</w:t>
            </w:r>
            <w:r w:rsidRPr="26D4656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  <w:r w:rsidRPr="7A806B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AF4B913" w14:textId="491BF247" w:rsidR="00BF594A" w:rsidRDefault="009E521C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5%</w:t>
            </w:r>
          </w:p>
        </w:tc>
      </w:tr>
      <w:tr w:rsidR="00BF594A" w14:paraId="2689AE8C" w14:textId="3626E2F2" w:rsidTr="202FB7CD">
        <w:trPr>
          <w:trHeight w:val="61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20B5212" w14:textId="0C68FF09" w:rsidR="00BF594A" w:rsidRDefault="00BF594A" w:rsidP="00590AB0">
            <w:pPr>
              <w:pStyle w:val="Akapitzlist"/>
              <w:numPr>
                <w:ilvl w:val="0"/>
                <w:numId w:val="30"/>
              </w:numPr>
              <w:ind w:right="-1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2A4014B8" w14:textId="330CB956" w:rsidR="00BF594A" w:rsidRDefault="00BF594A" w:rsidP="009E521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501" w:type="dxa"/>
            <w:vAlign w:val="center"/>
          </w:tcPr>
          <w:p w14:paraId="710AB760" w14:textId="0E1BE079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CC583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Bezpośrednie koszty </w:t>
            </w:r>
            <w:r w:rsidR="008B6AD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r w:rsidRPr="70CC583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Systemu Magazynowania Energii</w:t>
            </w:r>
          </w:p>
        </w:tc>
        <w:tc>
          <w:tcPr>
            <w:tcW w:w="3488" w:type="dxa"/>
            <w:vAlign w:val="center"/>
          </w:tcPr>
          <w:p w14:paraId="719D85A5" w14:textId="3B88E921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BAE5406" w14:textId="3465A31A" w:rsidR="00BF594A" w:rsidRPr="00590AB0" w:rsidRDefault="7532FB28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wymaga, aby koszty</w:t>
            </w:r>
            <w:r w:rsidR="005D2F73"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elementów </w:t>
            </w:r>
            <w:r w:rsidR="005D2F73"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produkcji Systemu Magazynowania Energii</w:t>
            </w:r>
            <w:r w:rsidR="0043768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r w:rsidR="00437689"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 wyłączeniem ogniw galwanicznych Baterii Systemowe</w:t>
            </w:r>
            <w:r w:rsidR="0043768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j)</w:t>
            </w:r>
            <w:r w:rsidRPr="0A6C56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były jak najniższe.  </w:t>
            </w:r>
          </w:p>
          <w:p w14:paraId="46C22993" w14:textId="78BA9CAD" w:rsidR="00BF594A" w:rsidRDefault="00BF594A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2B9F105" w14:textId="5DB788FF" w:rsidR="00BF594A" w:rsidRDefault="00BF594A" w:rsidP="00590AB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447" w:type="dxa"/>
            <w:vAlign w:val="center"/>
          </w:tcPr>
          <w:p w14:paraId="639AFBBC" w14:textId="35A2C735" w:rsidR="008B6ADE" w:rsidRDefault="2747BA7D" w:rsidP="542C6D4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Bezpośrednie koszty</w:t>
            </w:r>
            <w:r w:rsidR="08A3D0F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netto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3E378D3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elementów 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produkcji Systemu Magazynowania Energii rozumiane są jako koszty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3E378D3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elementów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817431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niezbędnych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 produkcji Systemu Magazynowania Energii 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z wyłączeniem</w:t>
            </w:r>
            <w:r w:rsidR="207AE8C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 kosztów ogniw galwanicznych wchodzących </w:t>
            </w:r>
            <w:r w:rsidR="62D9B60C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 skład </w:t>
            </w:r>
            <w:r w:rsidR="207AE8C6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Baterii Systemowej</w:t>
            </w:r>
            <w:r w:rsidR="27EBEE9B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)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spełniającego wszystkie Wymagania Obligatoryjne wskazane w Tabeli </w:t>
            </w:r>
            <w:r w:rsidR="00FAF109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powyżej, w skali 1000 sztuk</w:t>
            </w:r>
            <w:r w:rsidR="08A3D0F1"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 Magazynowania Energii o pojemności 15 kWh każda. </w:t>
            </w:r>
          </w:p>
          <w:p w14:paraId="72E83E7B" w14:textId="77777777" w:rsidR="008B6ADE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00AD1DD" w14:textId="6FF69F02" w:rsidR="008B6ADE" w:rsidRDefault="03DD8561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66943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Elementy do produkcji Systemu Magazynowania Energii rozumiane są jako niezbędne składowe Systemu Magazynowania Energii</w:t>
            </w:r>
            <w:r w:rsid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8778D"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z wyłączeniem ogniw galwanicznych Baterii Systemowej</w:t>
            </w:r>
            <w:r w:rsidRPr="0028778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. </w:t>
            </w:r>
          </w:p>
          <w:p w14:paraId="0AC86EE2" w14:textId="4A10BD25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F35074F" w14:textId="7EAEC24F" w:rsidR="008B6ADE" w:rsidRDefault="008B6ADE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Suma kosztów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804D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ww.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elementów stanowi koszt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Systemu Magazynowania Energii</w:t>
            </w:r>
            <w:r w:rsidR="00A804D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 wyłączeniem ogniw galwanicznych Baterii Systemowej.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2E84B57" w14:textId="77777777" w:rsidR="008B6ADE" w:rsidRDefault="008B6ADE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25904C9" w14:textId="0B40B6C4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Zamawiający wymaga, aby szczegółowy opis kalkulacji kosztów został przedstawiony przez Wykonawcę zgodnie z Załącznikiem </w:t>
            </w:r>
            <w:r w:rsidR="0554EE87" w:rsidRPr="2E152AA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70CC58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niniejszego Załącznika.  </w:t>
            </w:r>
          </w:p>
          <w:p w14:paraId="5EE1C563" w14:textId="77777777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CC5EDC1" w14:textId="2B4C41E4" w:rsidR="00BF594A" w:rsidRDefault="00BF594A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Bezp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ośrednie koszty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netto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elementów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produkcji Systemu Magazynowania Energii 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będą liczone według następującego wzoru: suma kosztów </w:t>
            </w:r>
            <w:r w:rsidR="006C337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netto </w:t>
            </w:r>
            <w:r w:rsidR="008B6AD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elementów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do produkcji Systemu Magazynowania Energii</w:t>
            </w:r>
            <w:r w:rsidRPr="21DE3F3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[PLN netto] / liczba wyprodukowanych systemów rocznie.  </w:t>
            </w:r>
          </w:p>
          <w:p w14:paraId="7D1BEAD7" w14:textId="5ED4793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</w:p>
          <w:p w14:paraId="330D44A6" w14:textId="7777777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(P*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o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)</m:t>
                    </m:r>
                  </m:den>
                </m:f>
              </m:oMath>
            </m:oMathPara>
          </w:p>
          <w:p w14:paraId="1F0F689A" w14:textId="77777777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Gdzie:</w:t>
            </w:r>
          </w:p>
          <w:p w14:paraId="2D2C9CAF" w14:textId="71CE48CA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 – koszty </w:t>
            </w:r>
            <w:r w:rsidR="005D2F73">
              <w:rPr>
                <w:color w:val="000000" w:themeColor="text1"/>
                <w:sz w:val="20"/>
                <w:szCs w:val="20"/>
              </w:rPr>
              <w:t>jednostkowe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6ADE">
              <w:rPr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do </w:t>
            </w:r>
            <w:r>
              <w:rPr>
                <w:color w:val="000000" w:themeColor="text1"/>
                <w:sz w:val="20"/>
                <w:szCs w:val="20"/>
              </w:rPr>
              <w:t>produkcji Systemu Magazynowania Energii</w:t>
            </w:r>
            <w:r w:rsidR="008F34E4">
              <w:rPr>
                <w:color w:val="000000" w:themeColor="text1"/>
                <w:sz w:val="20"/>
                <w:szCs w:val="20"/>
              </w:rPr>
              <w:t xml:space="preserve"> [PLN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 w:rsidR="008F34E4">
              <w:rPr>
                <w:color w:val="000000" w:themeColor="text1"/>
                <w:sz w:val="20"/>
                <w:szCs w:val="20"/>
              </w:rPr>
              <w:t>/kWh]</w:t>
            </w:r>
            <w:r w:rsidR="008F34E4" w:rsidRPr="70669430">
              <w:rPr>
                <w:color w:val="000000" w:themeColor="text1"/>
                <w:sz w:val="20"/>
                <w:szCs w:val="20"/>
              </w:rPr>
              <w:t>,</w:t>
            </w:r>
          </w:p>
          <w:p w14:paraId="2383BD05" w14:textId="5B1DA109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K</w:t>
            </w:r>
            <w:r w:rsidRPr="00BB060A">
              <w:rPr>
                <w:color w:val="000000" w:themeColor="text1"/>
                <w:sz w:val="20"/>
                <w:szCs w:val="20"/>
                <w:vertAlign w:val="subscript"/>
              </w:rPr>
              <w:t>b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 suma kosztów</w:t>
            </w:r>
            <w:r w:rsidR="006C337F">
              <w:rPr>
                <w:color w:val="000000" w:themeColor="text1"/>
                <w:sz w:val="20"/>
                <w:szCs w:val="20"/>
              </w:rPr>
              <w:t xml:space="preserve"> netto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8B6ADE">
              <w:rPr>
                <w:color w:val="000000" w:themeColor="text1"/>
                <w:sz w:val="20"/>
                <w:szCs w:val="20"/>
              </w:rPr>
              <w:t>elementów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do produkcji </w:t>
            </w:r>
            <w:r w:rsidR="005D2F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 Magazynowania Energii</w:t>
            </w:r>
            <w:r w:rsidR="005D2F7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[PLN netto],</w:t>
            </w:r>
          </w:p>
          <w:p w14:paraId="0FF71B52" w14:textId="4236FFD8" w:rsidR="00BF594A" w:rsidRDefault="00BF5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 – produkcja Systemów Magazynowania Energii, na potrzeby obliczeń należy przyjąć produkcję 1 000 sztuk,</w:t>
            </w:r>
          </w:p>
          <w:p w14:paraId="633302DB" w14:textId="5BABA36B" w:rsidR="00BF594A" w:rsidRDefault="2B6CD3B1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13CEE2C5">
              <w:rPr>
                <w:color w:val="000000" w:themeColor="text1"/>
                <w:sz w:val="20"/>
                <w:szCs w:val="20"/>
              </w:rPr>
              <w:t>V</w:t>
            </w:r>
            <w:r w:rsidRPr="13CEE2C5">
              <w:rPr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Pr="13CEE2C5">
              <w:rPr>
                <w:color w:val="000000" w:themeColor="text1"/>
                <w:sz w:val="20"/>
                <w:szCs w:val="20"/>
              </w:rPr>
              <w:t xml:space="preserve"> – pojemność efektywna</w:t>
            </w:r>
            <w:r w:rsidR="002E00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13CEE2C5">
              <w:rPr>
                <w:color w:val="000000" w:themeColor="text1"/>
                <w:sz w:val="20"/>
                <w:szCs w:val="20"/>
              </w:rPr>
              <w:t>pojedynczego Systemu Magazynowania Energii – na potrzeby obliczeń należy przyjąć 15 kWh.</w:t>
            </w:r>
          </w:p>
          <w:p w14:paraId="384BAB84" w14:textId="77777777" w:rsidR="0061120C" w:rsidRDefault="0061120C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</w:p>
          <w:p w14:paraId="164798B0" w14:textId="77777777" w:rsidR="0061120C" w:rsidRDefault="0061120C" w:rsidP="00701609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Zamawiający informuje, że deklarowana wartość Wymagania Konkursowego „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Bezpośrednie koszty elementów </w:t>
            </w:r>
            <w:r w:rsidRPr="005C5371">
              <w:rPr>
                <w:bCs/>
                <w:color w:val="000000" w:themeColor="text1"/>
                <w:sz w:val="20"/>
                <w:szCs w:val="20"/>
              </w:rPr>
              <w:t xml:space="preserve">do produkcji </w:t>
            </w:r>
            <w:r>
              <w:rPr>
                <w:bCs/>
                <w:color w:val="000000" w:themeColor="text1"/>
                <w:sz w:val="20"/>
                <w:szCs w:val="20"/>
              </w:rPr>
              <w:t>Systemu Magazynowania Energii</w:t>
            </w:r>
            <w:r w:rsidRPr="005C5371">
              <w:rPr>
                <w:bCs/>
                <w:color w:val="000000" w:themeColor="text1"/>
                <w:sz w:val="20"/>
                <w:szCs w:val="20"/>
              </w:rPr>
              <w:t>”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ma charakter poglądowy i służy wyłącznie porównaniu rozwiązań Wykonawców.</w:t>
            </w:r>
          </w:p>
          <w:p w14:paraId="3BC4D1F9" w14:textId="1AB7BFD9" w:rsidR="006C337F" w:rsidRPr="0061120C" w:rsidRDefault="006C337F" w:rsidP="007016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DD25D9" w14:textId="07B87CD3" w:rsidR="00BF594A" w:rsidRPr="21DE3F3B" w:rsidRDefault="00BF594A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5F64DC58" w14:textId="55E239E8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20C81A08" w14:textId="1EF8CA5F" w:rsidR="002F5B07" w:rsidRDefault="002F5B07" w:rsidP="002F5B07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459D1BAF" w14:textId="49786B03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501" w:type="dxa"/>
            <w:vAlign w:val="center"/>
          </w:tcPr>
          <w:p w14:paraId="7E4ED543" w14:textId="7DFE2113" w:rsidR="002F5B07" w:rsidRDefault="7E751D20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4DA062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3488" w:type="dxa"/>
            <w:vAlign w:val="center"/>
          </w:tcPr>
          <w:p w14:paraId="20C113A0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aby łączny 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Udział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był jak najwyższy.</w:t>
            </w:r>
            <w:r w:rsidRPr="080C951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A1AB07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CF0F982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83B5283" w14:textId="55ABE370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2C5DD8C6" w14:textId="5C4422F2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00E74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Wyników Prac B+R zgodnie z poniższym wzorem:</w:t>
            </w:r>
          </w:p>
          <w:p w14:paraId="2751E4B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BC12B70" w14:textId="3094C005" w:rsidR="002F5B07" w:rsidRDefault="525FDDD5" w:rsidP="2AC21587">
            <w:pPr>
              <w:spacing w:line="259" w:lineRule="auto"/>
              <w:jc w:val="center"/>
            </w:pPr>
            <w:r>
              <w:t>U</w:t>
            </w:r>
            <w:r w:rsidRPr="00E746C1">
              <w:rPr>
                <w:vertAlign w:val="subscript"/>
              </w:rPr>
              <w:t>BR</w:t>
            </w:r>
            <w:r>
              <w:t xml:space="preserve"> = U</w:t>
            </w:r>
            <w:r w:rsidRPr="00E746C1">
              <w:rPr>
                <w:vertAlign w:val="subscript"/>
              </w:rPr>
              <w:t>OBR</w:t>
            </w:r>
            <w:r>
              <w:t xml:space="preserve"> + U</w:t>
            </w:r>
            <w:r w:rsidRPr="00E746C1">
              <w:rPr>
                <w:vertAlign w:val="subscript"/>
              </w:rPr>
              <w:t>DBR</w:t>
            </w:r>
          </w:p>
          <w:p w14:paraId="0CAC1612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0D774B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24A5C24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Udział w Przychodzie z Komercjalizacji Wyników Prac B+R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[%],</w:t>
            </w:r>
          </w:p>
          <w:p w14:paraId="061B45A3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równy 0,5%, wymagany zgodnie z zapisami Umowy,</w:t>
            </w:r>
          </w:p>
          <w:p w14:paraId="5F4B2CE5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jaki Wykonawca deklaruje w ramach niniejszego Wymagania Konkursowego.  </w:t>
            </w:r>
          </w:p>
          <w:p w14:paraId="62062D3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202C4D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</w:t>
            </w:r>
            <w:r w:rsidRPr="004A798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Wykonawca w ramach Wymagania Konkursowego deklaruje wartość </w:t>
            </w:r>
            <w:r w:rsidRPr="004A7988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Wyników Prac B+R.</w:t>
            </w:r>
          </w:p>
          <w:p w14:paraId="5F466F14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C203F96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Przychodzie z Komercjalizacji Wyników Prac B+R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jaki ostatecznie Wykonawca będzie zobligowany przekazywać Zamawiającemu będzie sumą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DBR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961605B" w14:textId="1FA021DD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D46913" w14:textId="13AB3551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B07" w14:paraId="20670058" w14:textId="6227DE9D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729C105C" w14:textId="5A8979D9" w:rsidR="002F5B07" w:rsidRPr="79873DFB" w:rsidDel="00B2549A" w:rsidRDefault="002F5B07" w:rsidP="002F5B07">
            <w:pPr>
              <w:pStyle w:val="Akapitzlist"/>
              <w:numPr>
                <w:ilvl w:val="0"/>
                <w:numId w:val="30"/>
              </w:numPr>
              <w:ind w:left="315" w:right="-17" w:firstLine="45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682C8F6F" w14:textId="798CCF60" w:rsidR="002F5B07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Komercjalizacja</w:t>
            </w:r>
          </w:p>
        </w:tc>
        <w:tc>
          <w:tcPr>
            <w:tcW w:w="2501" w:type="dxa"/>
            <w:vAlign w:val="center"/>
          </w:tcPr>
          <w:p w14:paraId="10877277" w14:textId="76780D55" w:rsidR="002F5B07" w:rsidRPr="7A806B82" w:rsidRDefault="002F5B07" w:rsidP="002F5B0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Technologii Zależnych </w:t>
            </w:r>
          </w:p>
        </w:tc>
        <w:tc>
          <w:tcPr>
            <w:tcW w:w="3488" w:type="dxa"/>
            <w:vAlign w:val="center"/>
          </w:tcPr>
          <w:p w14:paraId="1E91ECCD" w14:textId="4822DD36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wymaga, aby łączn</w:t>
            </w:r>
            <w:r w:rsidR="5EA50DED"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2AC215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Technologii Zależnych był jak najwyższy. </w:t>
            </w:r>
          </w:p>
          <w:p w14:paraId="5F364372" w14:textId="77777777" w:rsidR="002F5B07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73EEA3D" w14:textId="77777777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447" w:type="dxa"/>
            <w:vAlign w:val="center"/>
          </w:tcPr>
          <w:p w14:paraId="6C994FA1" w14:textId="7229D226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definiuje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łącz</w:t>
            </w:r>
            <w:r w:rsidR="00E746C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Udział 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Technologii Zależnych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zgodnie z poniższym wzorem:</w:t>
            </w:r>
          </w:p>
          <w:p w14:paraId="5090D7A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FAE581E" w14:textId="1598583F" w:rsidR="002F5B07" w:rsidRDefault="6B609BCB" w:rsidP="7FC992A0">
            <w:pPr>
              <w:spacing w:line="259" w:lineRule="auto"/>
              <w:jc w:val="center"/>
              <w:rPr>
                <w:vertAlign w:val="subscript"/>
              </w:rPr>
            </w:pPr>
            <w:r>
              <w:t>U</w:t>
            </w:r>
            <w:r w:rsidRPr="00E746C1">
              <w:rPr>
                <w:vertAlign w:val="subscript"/>
              </w:rPr>
              <w:t>TZ</w:t>
            </w:r>
            <w:r>
              <w:t xml:space="preserve"> = U</w:t>
            </w:r>
            <w:r w:rsidRPr="7FC992A0">
              <w:rPr>
                <w:vertAlign w:val="subscript"/>
              </w:rPr>
              <w:t>OTZ</w:t>
            </w:r>
            <w:r>
              <w:t xml:space="preserve"> + U</w:t>
            </w:r>
            <w:r w:rsidRPr="7FC992A0">
              <w:rPr>
                <w:vertAlign w:val="subscript"/>
              </w:rPr>
              <w:t>DTZ</w:t>
            </w:r>
          </w:p>
          <w:p w14:paraId="3E775C0D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1340CF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Gdzie:</w:t>
            </w:r>
          </w:p>
          <w:p w14:paraId="71A9EFC1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łączny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Udział w Przychodzie z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Komercjalizacji Technologii Zależnych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[%],</w:t>
            </w:r>
          </w:p>
          <w:p w14:paraId="1F5FC5E9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obligatoryjny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Technologii Zależnych równy 0,5%, wymagany zgodnie z zapisami Umowy,</w:t>
            </w:r>
          </w:p>
          <w:p w14:paraId="38384CCB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4A7988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dodatkowy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Technologii Zależnych, jaki Wykonawca deklaruje w ramach niniejszego Wymagania Konkursowego.  </w:t>
            </w:r>
          </w:p>
          <w:p w14:paraId="62E6D6B8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CC83BEA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Aby uniknąć wszelkich wątpliwości - </w:t>
            </w:r>
            <w:r w:rsidRPr="004A798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 xml:space="preserve">Wykonawca w ramach Wymagania Konkursowego deklaruje wartość </w:t>
            </w:r>
            <w:r w:rsidRPr="004A7988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</w:rPr>
              <w:t>U</w:t>
            </w: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u w:val="single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dodatkowego Udziału w Przychodzie z Komercjalizacji Technologii Zależnych.</w:t>
            </w:r>
          </w:p>
          <w:p w14:paraId="38AF6F80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D556621" w14:textId="77777777" w:rsidR="002F5B07" w:rsidRDefault="002F5B07" w:rsidP="002F5B0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Łączny Udział </w:t>
            </w:r>
            <w:r w:rsidRPr="4FAAAA3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Przychodzie z Komercjalizacji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Technologii Zależnych, jaki ostatecznie Wykonawca będzie zobligowany przekazywać Zamawiającemu będzie sumą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OTZ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</w:t>
            </w:r>
            <w:r w:rsidRPr="00A724EB"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  <w:vertAlign w:val="subscript"/>
              </w:rPr>
              <w:t>DTZ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03AD0A0B" w14:textId="14D2B300" w:rsidR="002F5B07" w:rsidRPr="7A806B82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42320" w14:textId="11CFAB0E" w:rsidR="002F5B07" w:rsidRPr="1A46878C" w:rsidRDefault="002F5B07" w:rsidP="002F5B07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413344" w14:paraId="746F45D0" w14:textId="6A727A6A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665CCE60" w14:textId="2BAE3D64" w:rsidR="00413344" w:rsidRDefault="00413344" w:rsidP="00590AB0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3AE0CFC5" w14:textId="27B40B8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</w:t>
            </w:r>
          </w:p>
        </w:tc>
        <w:tc>
          <w:tcPr>
            <w:tcW w:w="2501" w:type="dxa"/>
            <w:vAlign w:val="center"/>
          </w:tcPr>
          <w:p w14:paraId="6B7F9222" w14:textId="597CB5AF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3488" w:type="dxa"/>
            <w:vAlign w:val="center"/>
          </w:tcPr>
          <w:p w14:paraId="18B05E54" w14:textId="5675DD00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I.</w:t>
            </w:r>
          </w:p>
        </w:tc>
        <w:tc>
          <w:tcPr>
            <w:tcW w:w="3447" w:type="dxa"/>
            <w:vAlign w:val="center"/>
          </w:tcPr>
          <w:p w14:paraId="13B9E3D4" w14:textId="02DB33B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oferowane za realizację Etapu I. </w:t>
            </w:r>
          </w:p>
          <w:p w14:paraId="39E686DE" w14:textId="2085067F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Zamawiającego za</w:t>
            </w:r>
            <w:r w:rsidRPr="7A806B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realizację Etapu I, podane w złotych polskich i kwocie określonej jako cena netto i w kwocie brutto z podatkiem VAT.</w:t>
            </w:r>
          </w:p>
          <w:p w14:paraId="3E3D05B1" w14:textId="0834B585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CF35AF" w14:textId="4227B417" w:rsidR="00413344" w:rsidRDefault="00413344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  <w:tr w:rsidR="00413344" w14:paraId="32DA1459" w14:textId="344985CB" w:rsidTr="202FB7CD">
        <w:trPr>
          <w:trHeight w:val="975"/>
          <w:jc w:val="center"/>
        </w:trPr>
        <w:tc>
          <w:tcPr>
            <w:tcW w:w="1190" w:type="dxa"/>
            <w:shd w:val="clear" w:color="auto" w:fill="BDD6EE" w:themeFill="accent1" w:themeFillTint="66"/>
            <w:vAlign w:val="center"/>
          </w:tcPr>
          <w:p w14:paraId="34514E86" w14:textId="2A56F2FC" w:rsidR="00413344" w:rsidRDefault="00413344" w:rsidP="00590AB0">
            <w:pPr>
              <w:pStyle w:val="Akapitzlist"/>
              <w:numPr>
                <w:ilvl w:val="0"/>
                <w:numId w:val="30"/>
              </w:numPr>
              <w:ind w:right="-1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14:paraId="5FCBDE48" w14:textId="4DB57879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</w:p>
        </w:tc>
        <w:tc>
          <w:tcPr>
            <w:tcW w:w="2501" w:type="dxa"/>
            <w:vAlign w:val="center"/>
          </w:tcPr>
          <w:p w14:paraId="57B89F4E" w14:textId="77D572DD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A806B8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3488" w:type="dxa"/>
            <w:vAlign w:val="center"/>
          </w:tcPr>
          <w:p w14:paraId="5F36DE8E" w14:textId="64B4648B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jak najniższej ceny za realizację Etapu II.</w:t>
            </w:r>
          </w:p>
        </w:tc>
        <w:tc>
          <w:tcPr>
            <w:tcW w:w="3447" w:type="dxa"/>
            <w:vAlign w:val="center"/>
          </w:tcPr>
          <w:p w14:paraId="2696647E" w14:textId="537D9972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ykonawca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wskazuje wynagrodzenie oferowane za realizację Etapu II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0A6756E9" w14:textId="6BECF6C1" w:rsidR="00413344" w:rsidRDefault="00413344" w:rsidP="0041334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całkowite obejmuj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wszelkie roszczenia Wykonawcy względem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Zamawiającego</w:t>
            </w:r>
            <w:r w:rsidRPr="1A46878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za realizację Etapu II, podane w złotych polskich i kwocie określonej jako cena netto i w kwocie brutto z podatkiem VAT.</w:t>
            </w:r>
          </w:p>
        </w:tc>
        <w:tc>
          <w:tcPr>
            <w:tcW w:w="1559" w:type="dxa"/>
            <w:vAlign w:val="center"/>
          </w:tcPr>
          <w:p w14:paraId="039E8116" w14:textId="5AE70663" w:rsidR="00413344" w:rsidRDefault="00413344" w:rsidP="009E521C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0F30426" w14:textId="3843DDC3" w:rsidR="7A806B82" w:rsidRDefault="7A806B82"/>
    <w:p w14:paraId="31D47BD7" w14:textId="358E0A93" w:rsidR="007F261E" w:rsidRDefault="007F261E" w:rsidP="00590AB0">
      <w:pPr>
        <w:pStyle w:val="Legenda"/>
        <w:keepNext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31792A">
        <w:rPr>
          <w:noProof/>
        </w:rPr>
        <w:t>8</w:t>
      </w:r>
      <w:r>
        <w:fldChar w:fldCharType="end"/>
      </w:r>
      <w:r>
        <w:t xml:space="preserve">. Wymagania Jakościowe w Przedsięwzięciu dla </w:t>
      </w:r>
      <w:r w:rsidR="5AA0DBE4">
        <w:t>S</w:t>
      </w:r>
      <w:r>
        <w:t>trumienia “System”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8"/>
        <w:gridCol w:w="1823"/>
        <w:gridCol w:w="2724"/>
        <w:gridCol w:w="8269"/>
      </w:tblGrid>
      <w:tr w:rsidR="79873DFB" w14:paraId="1A0336E9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0C9820B0" w14:textId="6FA9E5A0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 p.</w:t>
            </w:r>
          </w:p>
        </w:tc>
        <w:tc>
          <w:tcPr>
            <w:tcW w:w="1823" w:type="dxa"/>
            <w:shd w:val="clear" w:color="auto" w:fill="BDD6EE" w:themeFill="accent1" w:themeFillTint="66"/>
            <w:vAlign w:val="center"/>
          </w:tcPr>
          <w:p w14:paraId="44168BC7" w14:textId="5ED3FB78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724" w:type="dxa"/>
            <w:shd w:val="clear" w:color="auto" w:fill="BDD6EE" w:themeFill="accent1" w:themeFillTint="66"/>
            <w:vAlign w:val="center"/>
          </w:tcPr>
          <w:p w14:paraId="0879DE97" w14:textId="14C7E6B0" w:rsidR="79873DFB" w:rsidRDefault="79873DFB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2B2F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2B2F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J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akościowego</w:t>
            </w:r>
          </w:p>
        </w:tc>
        <w:tc>
          <w:tcPr>
            <w:tcW w:w="8269" w:type="dxa"/>
            <w:shd w:val="clear" w:color="auto" w:fill="BDD6EE" w:themeFill="accent1" w:themeFillTint="66"/>
            <w:vAlign w:val="center"/>
          </w:tcPr>
          <w:p w14:paraId="1DD9D341" w14:textId="4463B6DF" w:rsidR="79873DFB" w:rsidRDefault="6634E534" w:rsidP="79873DF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Opis </w:t>
            </w:r>
            <w:r w:rsidR="2711D017"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2711D017"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J</w:t>
            </w:r>
            <w:r w:rsidRPr="7066943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akościowego</w:t>
            </w:r>
          </w:p>
        </w:tc>
      </w:tr>
      <w:tr w:rsidR="0087385C" w14:paraId="5CFFD732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099A8992" w14:textId="77777777" w:rsidR="0087385C" w:rsidRDefault="0087385C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89C5805" w14:textId="3FF5DAE2" w:rsidR="0087385C" w:rsidRPr="2C75C487" w:rsidRDefault="0087385C" w:rsidP="00326E63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0E97135" w14:textId="3AE6BC1C" w:rsidR="0087385C" w:rsidRDefault="0087385C" w:rsidP="00326E63">
            <w:pP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Koncepcja Systemu Magazynowania Energii elektrycznej</w:t>
            </w:r>
          </w:p>
        </w:tc>
        <w:tc>
          <w:tcPr>
            <w:tcW w:w="8269" w:type="dxa"/>
            <w:shd w:val="clear" w:color="auto" w:fill="auto"/>
            <w:vAlign w:val="center"/>
          </w:tcPr>
          <w:p w14:paraId="47277748" w14:textId="4FA9A5B4" w:rsidR="0087385C" w:rsidRDefault="0087385C" w:rsidP="008738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Fonts w:ascii="Calibri" w:hAnsi="Calibri" w:cs="Calibri"/>
                <w:sz w:val="20"/>
                <w:szCs w:val="20"/>
              </w:rPr>
              <w:t xml:space="preserve">Zamawiający wymaga, aby proponowana przez Wykonawcę </w:t>
            </w:r>
            <w:r>
              <w:rPr>
                <w:rFonts w:ascii="Calibri" w:hAnsi="Calibri" w:cs="Calibri"/>
                <w:sz w:val="20"/>
                <w:szCs w:val="20"/>
              </w:rPr>
              <w:t>koncepcja Systemu Magazynowania Energii elektrycznej i przedstawione w niej założenia projektowe cechowały</w:t>
            </w:r>
            <w:r w:rsidRPr="07FAF38F">
              <w:rPr>
                <w:rFonts w:ascii="Calibri" w:hAnsi="Calibri" w:cs="Calibri"/>
                <w:sz w:val="20"/>
                <w:szCs w:val="20"/>
              </w:rPr>
              <w:t xml:space="preserve"> się:</w:t>
            </w:r>
          </w:p>
          <w:p w14:paraId="5017D195" w14:textId="77777777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wysoką wartością techniczną,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CD02575" w14:textId="273A99BB" w:rsidR="0087385C" w:rsidRDefault="00B72F60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użytecznością Systemu dla użytkownika końcowego</w:t>
            </w:r>
            <w:r w:rsidR="0087385C"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="0087385C"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EACBA48" w14:textId="500FE162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pr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ostotą skalowalności 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3735ED5" w14:textId="591D800E" w:rsid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niskim ryzy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kiem towarzyszącym użytkowaniu 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7286204" w14:textId="4302C339" w:rsidR="0087385C" w:rsidRP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bezawaryjnością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Systemu Magazynowania Energii elektrycznej</w:t>
            </w: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876D216" w14:textId="4DD81803" w:rsidR="0087385C" w:rsidRPr="0087385C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7FAF38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konkurencyjnością w porównaniu do obecnie stosowanych technologii, </w:t>
            </w:r>
            <w:r w:rsidRPr="07FAF38F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5785CEF2" w14:textId="00973061" w:rsidR="0087385C" w:rsidRPr="00B72F60" w:rsidRDefault="0087385C" w:rsidP="00B72F60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zaawansowanie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</w:t>
            </w: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technologiczn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ym</w:t>
            </w:r>
            <w:r w:rsidRPr="0087385C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rozwiązania</w:t>
            </w:r>
            <w:r w:rsidR="00B72F60">
              <w:rPr>
                <w:rStyle w:val="eop"/>
              </w:rPr>
              <w:t>,</w:t>
            </w:r>
          </w:p>
          <w:p w14:paraId="4DD36040" w14:textId="77777777" w:rsidR="0087385C" w:rsidRPr="00CD1582" w:rsidRDefault="00B72F60" w:rsidP="00CD1582">
            <w:pPr>
              <w:pStyle w:val="paragraph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adekwatność funkcjonalności Systemu do stawianych wymagań</w:t>
            </w:r>
            <w:r w:rsidR="00CD158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46A903B3" w14:textId="3696AF64" w:rsidR="00CD1582" w:rsidRPr="00CD1582" w:rsidRDefault="00CD1582" w:rsidP="00CD158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E63" w14:paraId="2EE556A7" w14:textId="77777777" w:rsidTr="1B8DF81A">
        <w:trPr>
          <w:trHeight w:val="70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720567A" w14:textId="2BD432D1" w:rsidR="00326E63" w:rsidRPr="79873DFB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EA24F3A" w14:textId="50A01AD8" w:rsidR="00326E63" w:rsidRPr="79873DFB" w:rsidRDefault="026B6D9D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Demonstrator </w:t>
            </w:r>
            <w:r w:rsidR="2944DE8E"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2C75C48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3C633CB" w14:textId="0FE76479" w:rsidR="00326E63" w:rsidRPr="79873DFB" w:rsidRDefault="00326E63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Segoe UI"/>
                <w:b/>
                <w:bCs/>
                <w:color w:val="000000" w:themeColor="text1"/>
                <w:sz w:val="20"/>
                <w:szCs w:val="20"/>
              </w:rPr>
              <w:t>Jakość wykonania</w:t>
            </w:r>
          </w:p>
        </w:tc>
        <w:tc>
          <w:tcPr>
            <w:tcW w:w="8269" w:type="dxa"/>
            <w:shd w:val="clear" w:color="auto" w:fill="auto"/>
            <w:vAlign w:val="center"/>
          </w:tcPr>
          <w:p w14:paraId="29D1CDE5" w14:textId="4A1A7314" w:rsidR="00165459" w:rsidRDefault="00165459" w:rsidP="00165459">
            <w:pPr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hAnsi="Calibri" w:cs="Calibri"/>
                <w:sz w:val="20"/>
                <w:szCs w:val="20"/>
              </w:rPr>
              <w:t xml:space="preserve">Zamawiający </w:t>
            </w:r>
            <w:r w:rsidR="00A57B42">
              <w:rPr>
                <w:rFonts w:ascii="Calibri" w:hAnsi="Calibri" w:cs="Calibri"/>
                <w:sz w:val="20"/>
                <w:szCs w:val="20"/>
              </w:rPr>
              <w:t>wymaga, aby Demonstrator Systemu</w:t>
            </w:r>
            <w:r w:rsidRPr="202FB7CD">
              <w:rPr>
                <w:rFonts w:ascii="Calibri" w:hAnsi="Calibri" w:cs="Calibri"/>
                <w:sz w:val="20"/>
                <w:szCs w:val="20"/>
              </w:rPr>
              <w:t xml:space="preserve"> cechował się </w:t>
            </w:r>
            <w:r w:rsidRPr="202FB7CD">
              <w:rPr>
                <w:rStyle w:val="normaltextrun"/>
                <w:color w:val="000000" w:themeColor="text1"/>
                <w:sz w:val="20"/>
                <w:szCs w:val="20"/>
              </w:rPr>
              <w:t xml:space="preserve">wysoką jakością oferowanego rozwiązania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tj.:</w:t>
            </w:r>
          </w:p>
          <w:p w14:paraId="70D4A168" w14:textId="77777777" w:rsidR="00165459" w:rsidRDefault="00165459" w:rsidP="00B72F60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Style w:val="normaltextrun"/>
                <w:color w:val="000000" w:themeColor="text1"/>
                <w:sz w:val="20"/>
                <w:szCs w:val="20"/>
              </w:rPr>
              <w:t xml:space="preserve">aby </w:t>
            </w:r>
            <w:r w:rsidRPr="00820AD5">
              <w:rPr>
                <w:rFonts w:ascii="Calibri" w:hAnsi="Calibri" w:cs="Calibri"/>
                <w:sz w:val="20"/>
                <w:szCs w:val="20"/>
              </w:rPr>
              <w:t xml:space="preserve">był skonstruowany z materiałów i elementów jak najwyższej jakości, </w:t>
            </w:r>
          </w:p>
          <w:p w14:paraId="2840FD1B" w14:textId="12B0FC05" w:rsidR="00165459" w:rsidRDefault="00165459" w:rsidP="00B72F60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820AD5">
              <w:rPr>
                <w:rFonts w:ascii="Calibri" w:hAnsi="Calibri" w:cs="Calibri"/>
                <w:sz w:val="20"/>
                <w:szCs w:val="20"/>
              </w:rPr>
              <w:t>aby był zaprojektowany w sposób ergonomiczny i bezpieczny dla użytkownika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2DF64B34" w14:textId="08BA8A09" w:rsidR="008073A6" w:rsidRDefault="008073A6" w:rsidP="00B72F60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aby cechował się przyjaznym oraz intuicyjnym interfejsem użytkownika (UI/UX),</w:t>
            </w:r>
          </w:p>
          <w:p w14:paraId="1E0872F6" w14:textId="21E8D6F6" w:rsidR="00B72F60" w:rsidRPr="00B72F60" w:rsidRDefault="008073A6" w:rsidP="00B72F60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aby cechował się estetyką</w:t>
            </w:r>
            <w:r w:rsidR="00B72F6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wykonania i nowoczesny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m</w:t>
            </w:r>
            <w:r w:rsidR="00B72F6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design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em,</w:t>
            </w:r>
          </w:p>
          <w:p w14:paraId="5D438FEC" w14:textId="77777777" w:rsidR="008073A6" w:rsidRPr="00556D03" w:rsidRDefault="008073A6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color w:val="000000" w:themeColor="text1"/>
                <w:sz w:val="20"/>
                <w:szCs w:val="20"/>
              </w:rPr>
              <w:t>aby był wy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konaln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y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 xml:space="preserve"> w ramach przedstawionego harmonogramu Przedsięwzięcia oraz 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 xml:space="preserve">pod kątem </w:t>
            </w:r>
            <w:r w:rsidRPr="00556D03">
              <w:rPr>
                <w:rStyle w:val="normaltextrun"/>
                <w:color w:val="000000" w:themeColor="text1"/>
                <w:sz w:val="20"/>
                <w:szCs w:val="20"/>
              </w:rPr>
              <w:t>możliwości os</w:t>
            </w:r>
            <w:r>
              <w:rPr>
                <w:rStyle w:val="normaltextrun"/>
                <w:color w:val="000000" w:themeColor="text1"/>
                <w:sz w:val="20"/>
                <w:szCs w:val="20"/>
              </w:rPr>
              <w:t>iągnięcia celów Przedsięwzięcia,</w:t>
            </w:r>
          </w:p>
          <w:p w14:paraId="03F54746" w14:textId="77777777" w:rsidR="008073A6" w:rsidRPr="00556D03" w:rsidRDefault="008073A6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aby przy jego projektowaniu i opracowaniu zastosowano najlepsze praktyki inżynierskie oraz podejście uwzględniające bezpieczeństwo zastosowanych elementów, instalacji i urządzeń,</w:t>
            </w:r>
          </w:p>
          <w:p w14:paraId="2AC1121A" w14:textId="139A76D8" w:rsidR="00B72F60" w:rsidRPr="008073A6" w:rsidRDefault="00600BFC" w:rsidP="008073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wysoką jakością</w:t>
            </w:r>
            <w:r w:rsidR="008073A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złożonego Wniosku. </w:t>
            </w:r>
          </w:p>
          <w:p w14:paraId="5727395E" w14:textId="77777777" w:rsidR="00165459" w:rsidRDefault="00165459" w:rsidP="00326E63">
            <w:pPr>
              <w:spacing w:line="259" w:lineRule="auto"/>
              <w:rPr>
                <w:rStyle w:val="normaltextrun"/>
                <w:rFonts w:cstheme="minorHAnsi"/>
                <w:color w:val="000000"/>
                <w:sz w:val="20"/>
              </w:rPr>
            </w:pPr>
          </w:p>
          <w:p w14:paraId="653BE35A" w14:textId="77777777" w:rsidR="00326E63" w:rsidRDefault="2B658789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Zamawiający wymaga ponadto,</w:t>
            </w:r>
            <w:r w:rsidRPr="202FB7CD">
              <w:rPr>
                <w:rStyle w:val="normaltextrun"/>
                <w:color w:val="000000" w:themeColor="text1"/>
              </w:rPr>
              <w:t xml:space="preserve"> 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aby Wykonawca zaprojektował i wykonał estetyczną obudowę osobno dla Baterii Systemowej oraz osobno dla Urządzenia Centralnego.</w:t>
            </w:r>
          </w:p>
          <w:p w14:paraId="15BDD6C7" w14:textId="55C798C0" w:rsidR="00A57B42" w:rsidRPr="70669430" w:rsidRDefault="00A57B42" w:rsidP="00326E63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26E63" w14:paraId="4D35D4FF" w14:textId="77777777" w:rsidTr="1B8DF81A">
        <w:trPr>
          <w:trHeight w:val="1080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16BE51FD" w14:textId="06CF8A51" w:rsidR="00326E63" w:rsidRPr="00590AB0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7FD34DF7" w14:textId="509DB800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38517D7C" w14:textId="5D4DC4AC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Wykonawcę rozwiązania innowacyjne </w:t>
            </w:r>
          </w:p>
        </w:tc>
        <w:tc>
          <w:tcPr>
            <w:tcW w:w="8269" w:type="dxa"/>
            <w:vAlign w:val="center"/>
          </w:tcPr>
          <w:p w14:paraId="70086B1A" w14:textId="77777777" w:rsidR="000750F0" w:rsidRDefault="4466457F" w:rsidP="000750F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>zawierał elementy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innowacyjne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 skali kraju lub Europy, np. w zakresie wykorzystywanych </w:t>
            </w:r>
            <w:r w:rsidR="000750F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rozwiązań, </w:t>
            </w:r>
            <w:r w:rsidR="000750F0" w:rsidRPr="18DEA8C6">
              <w:rPr>
                <w:rStyle w:val="normaltextrun"/>
                <w:rFonts w:ascii="Calibri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724A250D" w14:textId="6013BB61" w:rsidR="000750F0" w:rsidRPr="000750F0" w:rsidRDefault="000750F0" w:rsidP="000750F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3F0C237" w14:textId="77777777" w:rsidR="000750F0" w:rsidRDefault="00326E63" w:rsidP="000750F0">
            <w:pPr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produktowe, związane z software, czy procesowe, jakie planuje zaimplementować, przedstawił ich założenia i uzasadnił ich innowacyjność. </w:t>
            </w:r>
          </w:p>
          <w:p w14:paraId="16B1A2E1" w14:textId="4EFF51C5" w:rsidR="00326E63" w:rsidRDefault="00326E63" w:rsidP="000750F0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26E63" w14:paraId="7DBAB4FF" w14:textId="77777777" w:rsidTr="1B8DF81A">
        <w:trPr>
          <w:trHeight w:val="823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1705BF0" w14:textId="454EF98E" w:rsidR="00326E63" w:rsidRPr="00590AB0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2BD2E46D" w14:textId="2EBAAE47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1448C36F" w14:textId="293E21EE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Poten</w:t>
            </w:r>
            <w:r w:rsidR="008F5C3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cjał wdrożeniowy w skali kraju lub</w:t>
            </w: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Europy</w:t>
            </w:r>
            <w:r w:rsidRPr="79873DFB" w:rsidDel="007F261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269" w:type="dxa"/>
            <w:vAlign w:val="center"/>
          </w:tcPr>
          <w:p w14:paraId="17D2E76F" w14:textId="55EB9DB9" w:rsidR="00C1136D" w:rsidRDefault="00C1136D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Zam</w:t>
            </w:r>
            <w:r w:rsidR="007A5B7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awiający wymaga, aby proponowany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przez Wykonawcę </w:t>
            </w:r>
            <w:r w:rsidR="007A5B7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System Magazynowania Energii elektrycznej odznaczał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się wysokim potencjałem wdrożeniowym w skali kraju</w:t>
            </w:r>
            <w:r w:rsidR="00F61C2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lub Europy</w:t>
            </w:r>
            <w:r w:rsidRPr="00C113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6CF4D2B3" w14:textId="00C4C554" w:rsidR="00326E63" w:rsidRDefault="4466457F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Wykonawca 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przedstawił we Wniosku/Zaktualizowanym Wniosku opis z uzasadnieniem potencjału wdrożeniowego.</w:t>
            </w: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91553BE" w14:textId="58F8367B" w:rsidR="00326E63" w:rsidRDefault="00326E63" w:rsidP="00326E63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326E63" w14:paraId="00793D7C" w14:textId="77777777" w:rsidTr="1B8DF81A">
        <w:trPr>
          <w:trHeight w:val="1455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4E20C1A3" w14:textId="30B50187" w:rsidR="00326E63" w:rsidRDefault="00326E63" w:rsidP="00326E63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7BD25D1F" w14:textId="61098AE9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724" w:type="dxa"/>
            <w:vAlign w:val="center"/>
          </w:tcPr>
          <w:p w14:paraId="7AB80D02" w14:textId="45D23229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Zakres prac do wykonania w Etapie I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Etapie II</w:t>
            </w:r>
          </w:p>
        </w:tc>
        <w:tc>
          <w:tcPr>
            <w:tcW w:w="8269" w:type="dxa"/>
          </w:tcPr>
          <w:p w14:paraId="75EC1178" w14:textId="0D360180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C4531D" w14:textId="6B99315E" w:rsidR="00326E63" w:rsidRDefault="4466457F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Wymaga się, aby Wykonawca opisał prace, jakie przeprowadzi kolejno w Etapie I </w:t>
            </w:r>
            <w:proofErr w:type="spellStart"/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202FB7C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Etapie II. </w:t>
            </w:r>
          </w:p>
          <w:p w14:paraId="20955494" w14:textId="77777777" w:rsidR="00326E63" w:rsidRPr="00B64DBA" w:rsidRDefault="00326E63" w:rsidP="00326E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Zakres prac do wykonania w 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 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zawierać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szczególności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przedstawienie Harmonogramu Prac planowanych do realizacji w Etapie I </w:t>
            </w:r>
            <w:proofErr w:type="spellStart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adawcze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powiązane z nimi</w:t>
            </w:r>
            <w:r w:rsidRPr="2AD39F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Kamienie Milowe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B171443" w14:textId="3C7A08EB" w:rsidR="00326E63" w:rsidRDefault="00326E63" w:rsidP="00326E6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600BFC" w14:paraId="58170890" w14:textId="77777777" w:rsidTr="00AA4DD8">
        <w:trPr>
          <w:trHeight w:val="1080"/>
        </w:trPr>
        <w:tc>
          <w:tcPr>
            <w:tcW w:w="1178" w:type="dxa"/>
            <w:shd w:val="clear" w:color="auto" w:fill="BDD6EE" w:themeFill="accent1" w:themeFillTint="66"/>
            <w:vAlign w:val="center"/>
          </w:tcPr>
          <w:p w14:paraId="78F2F9DE" w14:textId="53C15F83" w:rsidR="00600BFC" w:rsidRDefault="00600BFC" w:rsidP="00600BFC">
            <w:pPr>
              <w:pStyle w:val="Akapitzlist"/>
              <w:numPr>
                <w:ilvl w:val="0"/>
                <w:numId w:val="32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23" w:type="dxa"/>
            <w:vAlign w:val="center"/>
          </w:tcPr>
          <w:p w14:paraId="1C68BE20" w14:textId="53C98711" w:rsidR="00600BFC" w:rsidRDefault="00600BFC" w:rsidP="00600BFC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Wykonawca</w:t>
            </w:r>
          </w:p>
        </w:tc>
        <w:tc>
          <w:tcPr>
            <w:tcW w:w="2724" w:type="dxa"/>
            <w:vAlign w:val="center"/>
          </w:tcPr>
          <w:p w14:paraId="79528A7E" w14:textId="754F7176" w:rsidR="00600BFC" w:rsidRPr="79873DFB" w:rsidRDefault="00600BFC" w:rsidP="00600BFC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9873DF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Doświadczenie Wykonawcy i Zespół Projektowy</w:t>
            </w:r>
          </w:p>
        </w:tc>
        <w:tc>
          <w:tcPr>
            <w:tcW w:w="8269" w:type="dxa"/>
          </w:tcPr>
          <w:p w14:paraId="73E68F09" w14:textId="77777777" w:rsidR="00600BFC" w:rsidRDefault="00600BFC" w:rsidP="00600BFC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</w:p>
          <w:p w14:paraId="6E97FECE" w14:textId="6F0A42BB" w:rsidR="00600BFC" w:rsidRPr="21DE3F3B" w:rsidRDefault="00600BFC" w:rsidP="00600BFC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Zamawiający wymaga, aby Wykonawca posiadał jak największe doświadczenie w zakresie 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w realizacji prac badawczo-rozwojowych z zakresu magazynowania energi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i elektrycznej / budowy baterii oraz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aby </w:t>
            </w:r>
            <w:r w:rsidRPr="00D94C1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Zespół Projektowy, jaki skieruje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 realizacji Przedsięwzięcia, miał skład i doświadczenie potwierdzające</w:t>
            </w:r>
            <w:r w:rsidRPr="008F344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dobre przygotowanie do realizacji zadań w ramach Przedsięwzięcia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BE7105E" w14:textId="0EE0192C" w:rsidR="7A806B82" w:rsidRDefault="7A806B82" w:rsidP="79873DFB"/>
    <w:p w14:paraId="146E4A7A" w14:textId="1741CE7E" w:rsidR="7A806B82" w:rsidRDefault="7A806B82" w:rsidP="7A806B82"/>
    <w:sectPr w:rsidR="7A806B82" w:rsidSect="00AE1405">
      <w:pgSz w:w="16838" w:h="23811" w:code="8"/>
      <w:pgMar w:top="1417" w:right="993" w:bottom="1417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6C144A6" w16cex:dateUtc="2021-04-24T12:02:00Z"/>
  <w16cex:commentExtensible w16cex:durableId="2537782F" w16cex:dateUtc="2021-04-26T06:26:17.923Z"/>
  <w16cex:commentExtensible w16cex:durableId="2E499171" w16cex:dateUtc="2021-04-26T06:31:40.071Z"/>
  <w16cex:commentExtensible w16cex:durableId="50331FF0" w16cex:dateUtc="2021-04-26T06:32:47.871Z"/>
  <w16cex:commentExtensible w16cex:durableId="58CAFDB8" w16cex:dateUtc="2021-04-26T06:33:03.242Z"/>
  <w16cex:commentExtensible w16cex:durableId="72CF9595" w16cex:dateUtc="2021-04-26T06:33:54.044Z"/>
  <w16cex:commentExtensible w16cex:durableId="4B1239DB" w16cex:dateUtc="2021-04-26T06:34:08.451Z"/>
  <w16cex:commentExtensible w16cex:durableId="2136A138" w16cex:dateUtc="2021-04-26T06:45:44.73Z"/>
  <w16cex:commentExtensible w16cex:durableId="32E30D98" w16cex:dateUtc="2021-04-26T06:46:55.583Z"/>
  <w16cex:commentExtensible w16cex:durableId="084C57B2" w16cex:dateUtc="2021-04-26T06:53:10.77Z"/>
  <w16cex:commentExtensible w16cex:durableId="43BD3D28" w16cex:dateUtc="2021-04-26T07:06:00.409Z"/>
  <w16cex:commentExtensible w16cex:durableId="3DD2EC65" w16cex:dateUtc="2021-04-26T07:06:35.927Z"/>
  <w16cex:commentExtensible w16cex:durableId="412D8833" w16cex:dateUtc="2021-04-26T07:22:03.945Z"/>
  <w16cex:commentExtensible w16cex:durableId="5AB979B0" w16cex:dateUtc="2021-04-26T07:22:34.684Z"/>
  <w16cex:commentExtensible w16cex:durableId="1573FF14" w16cex:dateUtc="2021-04-26T07:22:46.011Z"/>
  <w16cex:commentExtensible w16cex:durableId="67539439" w16cex:dateUtc="2021-04-26T07:23:09.844Z"/>
  <w16cex:commentExtensible w16cex:durableId="7FEF2C3C" w16cex:dateUtc="2021-04-26T07:23:24.054Z"/>
  <w16cex:commentExtensible w16cex:durableId="4CC93035" w16cex:dateUtc="2021-04-26T21:51:19.613Z"/>
  <w16cex:commentExtensible w16cex:durableId="333633A7" w16cex:dateUtc="2021-04-26T21:51:47.678Z"/>
  <w16cex:commentExtensible w16cex:durableId="2AD0BB95" w16cex:dateUtc="2021-04-26T21:52:40.583Z"/>
  <w16cex:commentExtensible w16cex:durableId="56B90185" w16cex:dateUtc="2021-04-26T21:53:40.987Z"/>
  <w16cex:commentExtensible w16cex:durableId="764D0FCE" w16cex:dateUtc="2021-04-27T05:10:25.012Z"/>
  <w16cex:commentExtensible w16cex:durableId="16EE1F61" w16cex:dateUtc="2021-04-27T05:12:34.3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7CA517A" w16cid:durableId="36C144A6"/>
  <w16cid:commentId w16cid:paraId="1EEF6641" w16cid:durableId="2537782F"/>
  <w16cid:commentId w16cid:paraId="6160F04C" w16cid:durableId="2E499171"/>
  <w16cid:commentId w16cid:paraId="62FF0B3B" w16cid:durableId="50331FF0"/>
  <w16cid:commentId w16cid:paraId="1E911781" w16cid:durableId="58CAFDB8"/>
  <w16cid:commentId w16cid:paraId="26F72025" w16cid:durableId="72CF9595"/>
  <w16cid:commentId w16cid:paraId="42B71C9E" w16cid:durableId="4B1239DB"/>
  <w16cid:commentId w16cid:paraId="526697BC" w16cid:durableId="2136A138"/>
  <w16cid:commentId w16cid:paraId="75CAE718" w16cid:durableId="32E30D98"/>
  <w16cid:commentId w16cid:paraId="50ABDDD2" w16cid:durableId="084C57B2"/>
  <w16cid:commentId w16cid:paraId="33F78489" w16cid:durableId="43BD3D28"/>
  <w16cid:commentId w16cid:paraId="2A9548A2" w16cid:durableId="3DD2EC65"/>
  <w16cid:commentId w16cid:paraId="64305288" w16cid:durableId="412D8833"/>
  <w16cid:commentId w16cid:paraId="31F91A39" w16cid:durableId="5AB979B0"/>
  <w16cid:commentId w16cid:paraId="7C6F6133" w16cid:durableId="1573FF14"/>
  <w16cid:commentId w16cid:paraId="3B08E9D3" w16cid:durableId="67539439"/>
  <w16cid:commentId w16cid:paraId="24F4EC55" w16cid:durableId="7FEF2C3C"/>
  <w16cid:commentId w16cid:paraId="76CFECF7" w16cid:durableId="4CC93035"/>
  <w16cid:commentId w16cid:paraId="0C4E1663" w16cid:durableId="333633A7"/>
  <w16cid:commentId w16cid:paraId="14EE88DA" w16cid:durableId="2AD0BB95"/>
  <w16cid:commentId w16cid:paraId="6B5465A8" w16cid:durableId="56B90185"/>
  <w16cid:commentId w16cid:paraId="72CCD4FE" w16cid:durableId="764D0FCE"/>
  <w16cid:commentId w16cid:paraId="360580FE" w16cid:durableId="16EE1F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29C13" w14:textId="77777777" w:rsidR="00CC7AC1" w:rsidRDefault="00CC7AC1">
      <w:pPr>
        <w:spacing w:after="0" w:line="240" w:lineRule="auto"/>
      </w:pPr>
      <w:r>
        <w:separator/>
      </w:r>
    </w:p>
  </w:endnote>
  <w:endnote w:type="continuationSeparator" w:id="0">
    <w:p w14:paraId="71C52A1D" w14:textId="77777777" w:rsidR="00CC7AC1" w:rsidRDefault="00CC7AC1">
      <w:pPr>
        <w:spacing w:after="0" w:line="240" w:lineRule="auto"/>
      </w:pPr>
      <w:r>
        <w:continuationSeparator/>
      </w:r>
    </w:p>
  </w:endnote>
  <w:endnote w:type="continuationNotice" w:id="1">
    <w:p w14:paraId="3B846B5C" w14:textId="77777777" w:rsidR="00CC7AC1" w:rsidRDefault="00CC7A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00A7B" w14:textId="77777777" w:rsidR="00532285" w:rsidRDefault="005322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B388" w14:textId="77777777" w:rsidR="00532285" w:rsidRDefault="005322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0F0DE" w14:textId="77777777" w:rsidR="00532285" w:rsidRDefault="00532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7DCD8" w14:textId="77777777" w:rsidR="00CC7AC1" w:rsidRDefault="00CC7AC1">
      <w:pPr>
        <w:spacing w:after="0" w:line="240" w:lineRule="auto"/>
      </w:pPr>
      <w:r>
        <w:separator/>
      </w:r>
    </w:p>
  </w:footnote>
  <w:footnote w:type="continuationSeparator" w:id="0">
    <w:p w14:paraId="3A3501CE" w14:textId="77777777" w:rsidR="00CC7AC1" w:rsidRDefault="00CC7AC1">
      <w:pPr>
        <w:spacing w:after="0" w:line="240" w:lineRule="auto"/>
      </w:pPr>
      <w:r>
        <w:continuationSeparator/>
      </w:r>
    </w:p>
  </w:footnote>
  <w:footnote w:type="continuationNotice" w:id="1">
    <w:p w14:paraId="08D380A1" w14:textId="77777777" w:rsidR="00CC7AC1" w:rsidRDefault="00CC7A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9E035" w14:textId="77777777" w:rsidR="00532285" w:rsidRDefault="005322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BD28" w14:textId="77777777" w:rsidR="00532285" w:rsidRDefault="00532285" w:rsidP="00C34B7F">
    <w:pPr>
      <w:pStyle w:val="Nagwek"/>
      <w:jc w:val="center"/>
      <w:rPr>
        <w:i/>
        <w:sz w:val="15"/>
        <w:szCs w:val="15"/>
      </w:rPr>
    </w:pPr>
    <w:bookmarkStart w:id="1" w:name="_Hlk521433261"/>
  </w:p>
  <w:bookmarkEnd w:id="1"/>
  <w:p w14:paraId="0EB46EBF" w14:textId="77777777" w:rsidR="00532285" w:rsidRDefault="005322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9D4F2" w14:textId="6BEB37A1" w:rsidR="00532285" w:rsidRDefault="00532285" w:rsidP="00AA4DD8">
    <w:pPr>
      <w:pStyle w:val="Nagwek"/>
      <w:jc w:val="both"/>
    </w:pPr>
    <w:r>
      <w:rPr>
        <w:noProof/>
        <w:lang w:eastAsia="pl-PL"/>
      </w:rPr>
      <w:drawing>
        <wp:inline distT="0" distB="0" distL="0" distR="0" wp14:anchorId="5CEAFB16" wp14:editId="3DAF71FB">
          <wp:extent cx="5490208" cy="327456"/>
          <wp:effectExtent l="0" t="0" r="0" b="0"/>
          <wp:docPr id="1" name="Obraz 1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4DD8">
      <w:rPr>
        <w:i/>
        <w:sz w:val="15"/>
        <w:szCs w:val="15"/>
      </w:rPr>
      <w:t xml:space="preserve"> </w:t>
    </w: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88D"/>
    <w:multiLevelType w:val="hybridMultilevel"/>
    <w:tmpl w:val="FC2A835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4111E1"/>
    <w:multiLevelType w:val="hybridMultilevel"/>
    <w:tmpl w:val="1C1CA9FE"/>
    <w:lvl w:ilvl="0" w:tplc="1944BED6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6A77"/>
    <w:multiLevelType w:val="hybridMultilevel"/>
    <w:tmpl w:val="66AC3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1031C"/>
    <w:multiLevelType w:val="multilevel"/>
    <w:tmpl w:val="98C420B2"/>
    <w:lvl w:ilvl="0">
      <w:start w:val="1"/>
      <w:numFmt w:val="decimal"/>
      <w:lvlText w:val="8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45744"/>
    <w:multiLevelType w:val="hybridMultilevel"/>
    <w:tmpl w:val="4B6CCE52"/>
    <w:lvl w:ilvl="0" w:tplc="9CFE2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E9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12C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2B5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02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D8F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296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6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34C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24EC"/>
    <w:multiLevelType w:val="multilevel"/>
    <w:tmpl w:val="59AC8A80"/>
    <w:lvl w:ilvl="0">
      <w:start w:val="1"/>
      <w:numFmt w:val="decimal"/>
      <w:lvlText w:val="6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7FC20BA"/>
    <w:multiLevelType w:val="hybridMultilevel"/>
    <w:tmpl w:val="E61AF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4B7D"/>
    <w:multiLevelType w:val="hybridMultilevel"/>
    <w:tmpl w:val="941EB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D3AC9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2EC57B9F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256377E"/>
    <w:multiLevelType w:val="multilevel"/>
    <w:tmpl w:val="51A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3803A4"/>
    <w:multiLevelType w:val="hybridMultilevel"/>
    <w:tmpl w:val="D78CA5EC"/>
    <w:lvl w:ilvl="0" w:tplc="D12642FE">
      <w:start w:val="1"/>
      <w:numFmt w:val="decimal"/>
      <w:lvlText w:val="%1."/>
      <w:lvlJc w:val="left"/>
      <w:pPr>
        <w:ind w:left="720" w:hanging="360"/>
      </w:pPr>
    </w:lvl>
    <w:lvl w:ilvl="1" w:tplc="95D8F41A">
      <w:start w:val="1"/>
      <w:numFmt w:val="lowerLetter"/>
      <w:lvlText w:val="%2."/>
      <w:lvlJc w:val="left"/>
      <w:pPr>
        <w:ind w:left="1440" w:hanging="360"/>
      </w:pPr>
    </w:lvl>
    <w:lvl w:ilvl="2" w:tplc="116E1ADA">
      <w:start w:val="1"/>
      <w:numFmt w:val="lowerRoman"/>
      <w:lvlText w:val="%3."/>
      <w:lvlJc w:val="right"/>
      <w:pPr>
        <w:ind w:left="2160" w:hanging="180"/>
      </w:pPr>
    </w:lvl>
    <w:lvl w:ilvl="3" w:tplc="5BD44D88">
      <w:start w:val="1"/>
      <w:numFmt w:val="decimal"/>
      <w:lvlText w:val="%4."/>
      <w:lvlJc w:val="left"/>
      <w:pPr>
        <w:ind w:left="2880" w:hanging="360"/>
      </w:pPr>
    </w:lvl>
    <w:lvl w:ilvl="4" w:tplc="B1D4BB28">
      <w:start w:val="1"/>
      <w:numFmt w:val="lowerLetter"/>
      <w:lvlText w:val="%5."/>
      <w:lvlJc w:val="left"/>
      <w:pPr>
        <w:ind w:left="3600" w:hanging="360"/>
      </w:pPr>
    </w:lvl>
    <w:lvl w:ilvl="5" w:tplc="99000028">
      <w:start w:val="1"/>
      <w:numFmt w:val="lowerRoman"/>
      <w:lvlText w:val="%6."/>
      <w:lvlJc w:val="right"/>
      <w:pPr>
        <w:ind w:left="4320" w:hanging="180"/>
      </w:pPr>
    </w:lvl>
    <w:lvl w:ilvl="6" w:tplc="549AED74">
      <w:start w:val="1"/>
      <w:numFmt w:val="decimal"/>
      <w:lvlText w:val="%7."/>
      <w:lvlJc w:val="left"/>
      <w:pPr>
        <w:ind w:left="5040" w:hanging="360"/>
      </w:pPr>
    </w:lvl>
    <w:lvl w:ilvl="7" w:tplc="24F678EC">
      <w:start w:val="1"/>
      <w:numFmt w:val="lowerLetter"/>
      <w:lvlText w:val="%8."/>
      <w:lvlJc w:val="left"/>
      <w:pPr>
        <w:ind w:left="5760" w:hanging="360"/>
      </w:pPr>
    </w:lvl>
    <w:lvl w:ilvl="8" w:tplc="6286171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83A74"/>
    <w:multiLevelType w:val="hybridMultilevel"/>
    <w:tmpl w:val="ADF0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92285"/>
    <w:multiLevelType w:val="hybridMultilevel"/>
    <w:tmpl w:val="FA4E3910"/>
    <w:lvl w:ilvl="0" w:tplc="71762928">
      <w:start w:val="1"/>
      <w:numFmt w:val="lowerLetter"/>
      <w:lvlText w:val="%1."/>
      <w:lvlJc w:val="left"/>
      <w:pPr>
        <w:ind w:left="720" w:hanging="360"/>
      </w:pPr>
    </w:lvl>
    <w:lvl w:ilvl="1" w:tplc="36640310">
      <w:start w:val="1"/>
      <w:numFmt w:val="lowerLetter"/>
      <w:lvlText w:val="%2."/>
      <w:lvlJc w:val="left"/>
      <w:pPr>
        <w:ind w:left="1440" w:hanging="360"/>
      </w:pPr>
    </w:lvl>
    <w:lvl w:ilvl="2" w:tplc="CC9C37CE">
      <w:start w:val="1"/>
      <w:numFmt w:val="lowerRoman"/>
      <w:lvlText w:val="%3."/>
      <w:lvlJc w:val="right"/>
      <w:pPr>
        <w:ind w:left="2160" w:hanging="180"/>
      </w:pPr>
    </w:lvl>
    <w:lvl w:ilvl="3" w:tplc="4EF8E57A">
      <w:start w:val="1"/>
      <w:numFmt w:val="decimal"/>
      <w:lvlText w:val="%4."/>
      <w:lvlJc w:val="left"/>
      <w:pPr>
        <w:ind w:left="2880" w:hanging="360"/>
      </w:pPr>
    </w:lvl>
    <w:lvl w:ilvl="4" w:tplc="3CE20342">
      <w:start w:val="1"/>
      <w:numFmt w:val="lowerLetter"/>
      <w:lvlText w:val="%5."/>
      <w:lvlJc w:val="left"/>
      <w:pPr>
        <w:ind w:left="3600" w:hanging="360"/>
      </w:pPr>
    </w:lvl>
    <w:lvl w:ilvl="5" w:tplc="5F4412AE">
      <w:start w:val="1"/>
      <w:numFmt w:val="lowerRoman"/>
      <w:lvlText w:val="%6."/>
      <w:lvlJc w:val="right"/>
      <w:pPr>
        <w:ind w:left="4320" w:hanging="180"/>
      </w:pPr>
    </w:lvl>
    <w:lvl w:ilvl="6" w:tplc="0BA04124">
      <w:start w:val="1"/>
      <w:numFmt w:val="decimal"/>
      <w:lvlText w:val="%7."/>
      <w:lvlJc w:val="left"/>
      <w:pPr>
        <w:ind w:left="5040" w:hanging="360"/>
      </w:pPr>
    </w:lvl>
    <w:lvl w:ilvl="7" w:tplc="58A2D3EC">
      <w:start w:val="1"/>
      <w:numFmt w:val="lowerLetter"/>
      <w:lvlText w:val="%8."/>
      <w:lvlJc w:val="left"/>
      <w:pPr>
        <w:ind w:left="5760" w:hanging="360"/>
      </w:pPr>
    </w:lvl>
    <w:lvl w:ilvl="8" w:tplc="917A670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013FA"/>
    <w:multiLevelType w:val="hybridMultilevel"/>
    <w:tmpl w:val="9B126B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B3D58"/>
    <w:multiLevelType w:val="hybridMultilevel"/>
    <w:tmpl w:val="8DFEC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2243E"/>
    <w:multiLevelType w:val="hybridMultilevel"/>
    <w:tmpl w:val="0ADC0034"/>
    <w:lvl w:ilvl="0" w:tplc="C24C7A3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1B8F"/>
    <w:multiLevelType w:val="hybridMultilevel"/>
    <w:tmpl w:val="F7528664"/>
    <w:lvl w:ilvl="0" w:tplc="4084727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244B1B"/>
    <w:multiLevelType w:val="hybridMultilevel"/>
    <w:tmpl w:val="E754406E"/>
    <w:lvl w:ilvl="0" w:tplc="A516A5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436FB9"/>
    <w:multiLevelType w:val="hybridMultilevel"/>
    <w:tmpl w:val="7CA2F3A8"/>
    <w:lvl w:ilvl="0" w:tplc="127EAB2C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83C3A"/>
    <w:multiLevelType w:val="hybridMultilevel"/>
    <w:tmpl w:val="65248912"/>
    <w:lvl w:ilvl="0" w:tplc="E960C330">
      <w:start w:val="1"/>
      <w:numFmt w:val="decimal"/>
      <w:lvlText w:val="1.%1."/>
      <w:lvlJc w:val="left"/>
      <w:pPr>
        <w:ind w:left="720" w:hanging="360"/>
      </w:pPr>
    </w:lvl>
    <w:lvl w:ilvl="1" w:tplc="BD922E32">
      <w:start w:val="1"/>
      <w:numFmt w:val="lowerLetter"/>
      <w:lvlText w:val="%2."/>
      <w:lvlJc w:val="left"/>
      <w:pPr>
        <w:ind w:left="1440" w:hanging="360"/>
      </w:pPr>
    </w:lvl>
    <w:lvl w:ilvl="2" w:tplc="B36485E6">
      <w:start w:val="1"/>
      <w:numFmt w:val="lowerRoman"/>
      <w:lvlText w:val="%3."/>
      <w:lvlJc w:val="right"/>
      <w:pPr>
        <w:ind w:left="2160" w:hanging="180"/>
      </w:pPr>
    </w:lvl>
    <w:lvl w:ilvl="3" w:tplc="3E0E2366">
      <w:start w:val="1"/>
      <w:numFmt w:val="decimal"/>
      <w:lvlText w:val="%4."/>
      <w:lvlJc w:val="left"/>
      <w:pPr>
        <w:ind w:left="2880" w:hanging="360"/>
      </w:pPr>
    </w:lvl>
    <w:lvl w:ilvl="4" w:tplc="54F47938">
      <w:start w:val="1"/>
      <w:numFmt w:val="lowerLetter"/>
      <w:lvlText w:val="%5."/>
      <w:lvlJc w:val="left"/>
      <w:pPr>
        <w:ind w:left="3600" w:hanging="360"/>
      </w:pPr>
    </w:lvl>
    <w:lvl w:ilvl="5" w:tplc="FE327132">
      <w:start w:val="1"/>
      <w:numFmt w:val="lowerRoman"/>
      <w:lvlText w:val="%6."/>
      <w:lvlJc w:val="right"/>
      <w:pPr>
        <w:ind w:left="4320" w:hanging="180"/>
      </w:pPr>
    </w:lvl>
    <w:lvl w:ilvl="6" w:tplc="F918C2D8">
      <w:start w:val="1"/>
      <w:numFmt w:val="decimal"/>
      <w:lvlText w:val="%7."/>
      <w:lvlJc w:val="left"/>
      <w:pPr>
        <w:ind w:left="5040" w:hanging="360"/>
      </w:pPr>
    </w:lvl>
    <w:lvl w:ilvl="7" w:tplc="4B64B76A">
      <w:start w:val="1"/>
      <w:numFmt w:val="lowerLetter"/>
      <w:lvlText w:val="%8."/>
      <w:lvlJc w:val="left"/>
      <w:pPr>
        <w:ind w:left="5760" w:hanging="360"/>
      </w:pPr>
    </w:lvl>
    <w:lvl w:ilvl="8" w:tplc="13561EE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64563"/>
    <w:multiLevelType w:val="hybridMultilevel"/>
    <w:tmpl w:val="ADF0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812"/>
    <w:multiLevelType w:val="multilevel"/>
    <w:tmpl w:val="62CC9D18"/>
    <w:lvl w:ilvl="0">
      <w:start w:val="1"/>
      <w:numFmt w:val="decimal"/>
      <w:lvlText w:val="7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24721B0"/>
    <w:multiLevelType w:val="hybridMultilevel"/>
    <w:tmpl w:val="26200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36829"/>
    <w:multiLevelType w:val="hybridMultilevel"/>
    <w:tmpl w:val="D3DC37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40B31"/>
    <w:multiLevelType w:val="hybridMultilevel"/>
    <w:tmpl w:val="028AA152"/>
    <w:lvl w:ilvl="0" w:tplc="B3147B4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B5E4B"/>
    <w:multiLevelType w:val="hybridMultilevel"/>
    <w:tmpl w:val="7C788634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5A4C6B7B"/>
    <w:multiLevelType w:val="hybridMultilevel"/>
    <w:tmpl w:val="FB1CFC9C"/>
    <w:lvl w:ilvl="0" w:tplc="4E64D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25505E"/>
    <w:multiLevelType w:val="hybridMultilevel"/>
    <w:tmpl w:val="36E65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3454"/>
    <w:multiLevelType w:val="hybridMultilevel"/>
    <w:tmpl w:val="71869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14522"/>
    <w:multiLevelType w:val="hybridMultilevel"/>
    <w:tmpl w:val="FE0CC7A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62D42956"/>
    <w:multiLevelType w:val="hybridMultilevel"/>
    <w:tmpl w:val="0E6C8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7787E"/>
    <w:multiLevelType w:val="hybridMultilevel"/>
    <w:tmpl w:val="A48888C6"/>
    <w:lvl w:ilvl="0" w:tplc="27347CC8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0F7A0E"/>
    <w:multiLevelType w:val="hybridMultilevel"/>
    <w:tmpl w:val="20360FEA"/>
    <w:lvl w:ilvl="0" w:tplc="75F01CB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-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" w:hanging="360"/>
      </w:pPr>
    </w:lvl>
    <w:lvl w:ilvl="2" w:tplc="0415001B" w:tentative="1">
      <w:start w:val="1"/>
      <w:numFmt w:val="lowerRoman"/>
      <w:lvlText w:val="%3."/>
      <w:lvlJc w:val="right"/>
      <w:pPr>
        <w:ind w:left="1069" w:hanging="180"/>
      </w:pPr>
    </w:lvl>
    <w:lvl w:ilvl="3" w:tplc="0415000F" w:tentative="1">
      <w:start w:val="1"/>
      <w:numFmt w:val="decimal"/>
      <w:lvlText w:val="%4."/>
      <w:lvlJc w:val="left"/>
      <w:pPr>
        <w:ind w:left="1789" w:hanging="360"/>
      </w:pPr>
    </w:lvl>
    <w:lvl w:ilvl="4" w:tplc="04150019" w:tentative="1">
      <w:start w:val="1"/>
      <w:numFmt w:val="lowerLetter"/>
      <w:lvlText w:val="%5."/>
      <w:lvlJc w:val="left"/>
      <w:pPr>
        <w:ind w:left="2509" w:hanging="360"/>
      </w:pPr>
    </w:lvl>
    <w:lvl w:ilvl="5" w:tplc="0415001B" w:tentative="1">
      <w:start w:val="1"/>
      <w:numFmt w:val="lowerRoman"/>
      <w:lvlText w:val="%6."/>
      <w:lvlJc w:val="right"/>
      <w:pPr>
        <w:ind w:left="3229" w:hanging="180"/>
      </w:pPr>
    </w:lvl>
    <w:lvl w:ilvl="6" w:tplc="0415000F" w:tentative="1">
      <w:start w:val="1"/>
      <w:numFmt w:val="decimal"/>
      <w:lvlText w:val="%7."/>
      <w:lvlJc w:val="left"/>
      <w:pPr>
        <w:ind w:left="3949" w:hanging="360"/>
      </w:pPr>
    </w:lvl>
    <w:lvl w:ilvl="7" w:tplc="04150019" w:tentative="1">
      <w:start w:val="1"/>
      <w:numFmt w:val="lowerLetter"/>
      <w:lvlText w:val="%8."/>
      <w:lvlJc w:val="left"/>
      <w:pPr>
        <w:ind w:left="4669" w:hanging="360"/>
      </w:pPr>
    </w:lvl>
    <w:lvl w:ilvl="8" w:tplc="0415001B" w:tentative="1">
      <w:start w:val="1"/>
      <w:numFmt w:val="lowerRoman"/>
      <w:lvlText w:val="%9."/>
      <w:lvlJc w:val="right"/>
      <w:pPr>
        <w:ind w:left="5389" w:hanging="180"/>
      </w:pPr>
    </w:lvl>
  </w:abstractNum>
  <w:abstractNum w:abstractNumId="35" w15:restartNumberingAfterBreak="0">
    <w:nsid w:val="723774E6"/>
    <w:multiLevelType w:val="hybridMultilevel"/>
    <w:tmpl w:val="CFE4F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906CE"/>
    <w:multiLevelType w:val="hybridMultilevel"/>
    <w:tmpl w:val="6C16033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F7F5C"/>
    <w:multiLevelType w:val="multilevel"/>
    <w:tmpl w:val="59AC8A80"/>
    <w:lvl w:ilvl="0">
      <w:start w:val="1"/>
      <w:numFmt w:val="decimal"/>
      <w:lvlText w:val="6.%1."/>
      <w:lvlJc w:val="left"/>
      <w:pPr>
        <w:ind w:left="170" w:hanging="5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B7F78C1"/>
    <w:multiLevelType w:val="hybridMultilevel"/>
    <w:tmpl w:val="B9B4E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954C8D"/>
    <w:multiLevelType w:val="multilevel"/>
    <w:tmpl w:val="1E44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0"/>
  </w:num>
  <w:num w:numId="3">
    <w:abstractNumId w:val="11"/>
  </w:num>
  <w:num w:numId="4">
    <w:abstractNumId w:val="34"/>
  </w:num>
  <w:num w:numId="5">
    <w:abstractNumId w:val="9"/>
  </w:num>
  <w:num w:numId="6">
    <w:abstractNumId w:val="21"/>
  </w:num>
  <w:num w:numId="7">
    <w:abstractNumId w:val="8"/>
  </w:num>
  <w:num w:numId="8">
    <w:abstractNumId w:val="6"/>
  </w:num>
  <w:num w:numId="9">
    <w:abstractNumId w:val="15"/>
  </w:num>
  <w:num w:numId="10">
    <w:abstractNumId w:val="18"/>
  </w:num>
  <w:num w:numId="11">
    <w:abstractNumId w:val="13"/>
  </w:num>
  <w:num w:numId="12">
    <w:abstractNumId w:val="32"/>
  </w:num>
  <w:num w:numId="13">
    <w:abstractNumId w:val="27"/>
  </w:num>
  <w:num w:numId="14">
    <w:abstractNumId w:val="24"/>
  </w:num>
  <w:num w:numId="15">
    <w:abstractNumId w:val="28"/>
  </w:num>
  <w:num w:numId="16">
    <w:abstractNumId w:val="14"/>
  </w:num>
  <w:num w:numId="17">
    <w:abstractNumId w:val="7"/>
  </w:num>
  <w:num w:numId="18">
    <w:abstractNumId w:val="29"/>
  </w:num>
  <w:num w:numId="19">
    <w:abstractNumId w:val="31"/>
  </w:num>
  <w:num w:numId="20">
    <w:abstractNumId w:val="17"/>
  </w:num>
  <w:num w:numId="21">
    <w:abstractNumId w:val="12"/>
  </w:num>
  <w:num w:numId="22">
    <w:abstractNumId w:val="37"/>
  </w:num>
  <w:num w:numId="23">
    <w:abstractNumId w:val="35"/>
  </w:num>
  <w:num w:numId="24">
    <w:abstractNumId w:val="19"/>
  </w:num>
  <w:num w:numId="25">
    <w:abstractNumId w:val="38"/>
  </w:num>
  <w:num w:numId="26">
    <w:abstractNumId w:val="23"/>
  </w:num>
  <w:num w:numId="27">
    <w:abstractNumId w:val="39"/>
  </w:num>
  <w:num w:numId="28">
    <w:abstractNumId w:val="22"/>
  </w:num>
  <w:num w:numId="29">
    <w:abstractNumId w:val="5"/>
  </w:num>
  <w:num w:numId="30">
    <w:abstractNumId w:val="25"/>
  </w:num>
  <w:num w:numId="31">
    <w:abstractNumId w:val="1"/>
  </w:num>
  <w:num w:numId="32">
    <w:abstractNumId w:val="3"/>
  </w:num>
  <w:num w:numId="33">
    <w:abstractNumId w:val="33"/>
  </w:num>
  <w:num w:numId="34">
    <w:abstractNumId w:val="16"/>
  </w:num>
  <w:num w:numId="35">
    <w:abstractNumId w:val="0"/>
  </w:num>
  <w:num w:numId="36">
    <w:abstractNumId w:val="10"/>
  </w:num>
  <w:num w:numId="37">
    <w:abstractNumId w:val="36"/>
  </w:num>
  <w:num w:numId="38">
    <w:abstractNumId w:val="2"/>
  </w:num>
  <w:num w:numId="39">
    <w:abstractNumId w:val="30"/>
  </w:num>
  <w:num w:numId="40">
    <w:abstractNumId w:val="26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DD"/>
    <w:rsid w:val="000015C6"/>
    <w:rsid w:val="000029C5"/>
    <w:rsid w:val="00005AFD"/>
    <w:rsid w:val="00006BED"/>
    <w:rsid w:val="00010352"/>
    <w:rsid w:val="00010D73"/>
    <w:rsid w:val="00026CEB"/>
    <w:rsid w:val="00027CB4"/>
    <w:rsid w:val="00030488"/>
    <w:rsid w:val="00041B6D"/>
    <w:rsid w:val="00045D9A"/>
    <w:rsid w:val="000542DD"/>
    <w:rsid w:val="00055E03"/>
    <w:rsid w:val="00057644"/>
    <w:rsid w:val="000603DA"/>
    <w:rsid w:val="00066F92"/>
    <w:rsid w:val="000750F0"/>
    <w:rsid w:val="00084A60"/>
    <w:rsid w:val="00085BCA"/>
    <w:rsid w:val="00090AD1"/>
    <w:rsid w:val="00093CCE"/>
    <w:rsid w:val="000975EF"/>
    <w:rsid w:val="00097C1A"/>
    <w:rsid w:val="000A15A3"/>
    <w:rsid w:val="000A3B3F"/>
    <w:rsid w:val="000A5C2A"/>
    <w:rsid w:val="000A6021"/>
    <w:rsid w:val="000A616C"/>
    <w:rsid w:val="000A6687"/>
    <w:rsid w:val="000A6FCD"/>
    <w:rsid w:val="000B5138"/>
    <w:rsid w:val="000B6569"/>
    <w:rsid w:val="000C22C5"/>
    <w:rsid w:val="000C3964"/>
    <w:rsid w:val="000D0E90"/>
    <w:rsid w:val="000DE7EB"/>
    <w:rsid w:val="000E0893"/>
    <w:rsid w:val="000E18D9"/>
    <w:rsid w:val="000E5A5F"/>
    <w:rsid w:val="000E78B3"/>
    <w:rsid w:val="000ED776"/>
    <w:rsid w:val="000F075C"/>
    <w:rsid w:val="000F18C5"/>
    <w:rsid w:val="000F2BBE"/>
    <w:rsid w:val="00102793"/>
    <w:rsid w:val="0010528E"/>
    <w:rsid w:val="00107594"/>
    <w:rsid w:val="00110B5A"/>
    <w:rsid w:val="00113E21"/>
    <w:rsid w:val="00115183"/>
    <w:rsid w:val="001229D4"/>
    <w:rsid w:val="001253B3"/>
    <w:rsid w:val="00125EF4"/>
    <w:rsid w:val="00126001"/>
    <w:rsid w:val="00130AFE"/>
    <w:rsid w:val="00134546"/>
    <w:rsid w:val="00134942"/>
    <w:rsid w:val="00135229"/>
    <w:rsid w:val="00142D19"/>
    <w:rsid w:val="00143725"/>
    <w:rsid w:val="001502E3"/>
    <w:rsid w:val="00155A9B"/>
    <w:rsid w:val="00155BD6"/>
    <w:rsid w:val="001624C7"/>
    <w:rsid w:val="001640BA"/>
    <w:rsid w:val="00165459"/>
    <w:rsid w:val="00166BC9"/>
    <w:rsid w:val="00170A61"/>
    <w:rsid w:val="00172FE0"/>
    <w:rsid w:val="001735EA"/>
    <w:rsid w:val="00181334"/>
    <w:rsid w:val="001831D3"/>
    <w:rsid w:val="001878FF"/>
    <w:rsid w:val="00191119"/>
    <w:rsid w:val="001919C9"/>
    <w:rsid w:val="00193EAD"/>
    <w:rsid w:val="001964AA"/>
    <w:rsid w:val="00197968"/>
    <w:rsid w:val="001A200C"/>
    <w:rsid w:val="001A4C8C"/>
    <w:rsid w:val="001A7A26"/>
    <w:rsid w:val="001A9D3B"/>
    <w:rsid w:val="001B2423"/>
    <w:rsid w:val="001B30C6"/>
    <w:rsid w:val="001B4945"/>
    <w:rsid w:val="001C161C"/>
    <w:rsid w:val="001C1F5D"/>
    <w:rsid w:val="001C4584"/>
    <w:rsid w:val="001C7F4B"/>
    <w:rsid w:val="001D307A"/>
    <w:rsid w:val="001D4597"/>
    <w:rsid w:val="001D630D"/>
    <w:rsid w:val="001D7251"/>
    <w:rsid w:val="001D7F25"/>
    <w:rsid w:val="001E2988"/>
    <w:rsid w:val="001F0867"/>
    <w:rsid w:val="001F08AC"/>
    <w:rsid w:val="001F3612"/>
    <w:rsid w:val="001F5B80"/>
    <w:rsid w:val="00211A44"/>
    <w:rsid w:val="00214BD9"/>
    <w:rsid w:val="00221FB6"/>
    <w:rsid w:val="00222615"/>
    <w:rsid w:val="00223165"/>
    <w:rsid w:val="002306EB"/>
    <w:rsid w:val="00232F29"/>
    <w:rsid w:val="002332C1"/>
    <w:rsid w:val="00234B93"/>
    <w:rsid w:val="00236027"/>
    <w:rsid w:val="00236151"/>
    <w:rsid w:val="002362CD"/>
    <w:rsid w:val="00240DC6"/>
    <w:rsid w:val="00242D48"/>
    <w:rsid w:val="00244FDC"/>
    <w:rsid w:val="00246ECB"/>
    <w:rsid w:val="002479F2"/>
    <w:rsid w:val="002557BE"/>
    <w:rsid w:val="00256793"/>
    <w:rsid w:val="002609F2"/>
    <w:rsid w:val="00261482"/>
    <w:rsid w:val="0026341C"/>
    <w:rsid w:val="002635E5"/>
    <w:rsid w:val="0026391A"/>
    <w:rsid w:val="00265541"/>
    <w:rsid w:val="00266D6A"/>
    <w:rsid w:val="002671B0"/>
    <w:rsid w:val="002766F1"/>
    <w:rsid w:val="00277B71"/>
    <w:rsid w:val="002802AE"/>
    <w:rsid w:val="002831E4"/>
    <w:rsid w:val="0028778D"/>
    <w:rsid w:val="002901C7"/>
    <w:rsid w:val="00290584"/>
    <w:rsid w:val="0029128C"/>
    <w:rsid w:val="00292A00"/>
    <w:rsid w:val="00296927"/>
    <w:rsid w:val="002A42D0"/>
    <w:rsid w:val="002A472D"/>
    <w:rsid w:val="002AA169"/>
    <w:rsid w:val="002B0A4F"/>
    <w:rsid w:val="002B2F30"/>
    <w:rsid w:val="002B43B3"/>
    <w:rsid w:val="002B4823"/>
    <w:rsid w:val="002B49AF"/>
    <w:rsid w:val="002B4EBC"/>
    <w:rsid w:val="002B6BC7"/>
    <w:rsid w:val="002C4D48"/>
    <w:rsid w:val="002C7770"/>
    <w:rsid w:val="002D2C6D"/>
    <w:rsid w:val="002D560E"/>
    <w:rsid w:val="002E0015"/>
    <w:rsid w:val="002E0DC8"/>
    <w:rsid w:val="002E21C0"/>
    <w:rsid w:val="002E3BDD"/>
    <w:rsid w:val="002E4AEB"/>
    <w:rsid w:val="002E4F86"/>
    <w:rsid w:val="002E602D"/>
    <w:rsid w:val="002F08BA"/>
    <w:rsid w:val="002F1B0F"/>
    <w:rsid w:val="002F5B07"/>
    <w:rsid w:val="00300232"/>
    <w:rsid w:val="00303FAA"/>
    <w:rsid w:val="003057A3"/>
    <w:rsid w:val="00312185"/>
    <w:rsid w:val="00314063"/>
    <w:rsid w:val="0031792A"/>
    <w:rsid w:val="00321828"/>
    <w:rsid w:val="00326E63"/>
    <w:rsid w:val="00330111"/>
    <w:rsid w:val="00333E18"/>
    <w:rsid w:val="00337B17"/>
    <w:rsid w:val="00340124"/>
    <w:rsid w:val="003445EC"/>
    <w:rsid w:val="00347CCC"/>
    <w:rsid w:val="00353BE9"/>
    <w:rsid w:val="00354A14"/>
    <w:rsid w:val="00356ABD"/>
    <w:rsid w:val="00362DF2"/>
    <w:rsid w:val="003669EA"/>
    <w:rsid w:val="003674AF"/>
    <w:rsid w:val="00373D6E"/>
    <w:rsid w:val="003754E3"/>
    <w:rsid w:val="00375E08"/>
    <w:rsid w:val="003778D2"/>
    <w:rsid w:val="00383F6A"/>
    <w:rsid w:val="00383FCD"/>
    <w:rsid w:val="0038425F"/>
    <w:rsid w:val="00385D62"/>
    <w:rsid w:val="00387467"/>
    <w:rsid w:val="00387784"/>
    <w:rsid w:val="00387D69"/>
    <w:rsid w:val="0039631A"/>
    <w:rsid w:val="003A550A"/>
    <w:rsid w:val="003B677B"/>
    <w:rsid w:val="003C0FDE"/>
    <w:rsid w:val="003C1F91"/>
    <w:rsid w:val="003C3E9F"/>
    <w:rsid w:val="003D1CA8"/>
    <w:rsid w:val="003D2029"/>
    <w:rsid w:val="003D2206"/>
    <w:rsid w:val="003E22D1"/>
    <w:rsid w:val="003E2702"/>
    <w:rsid w:val="003E7612"/>
    <w:rsid w:val="003E7A42"/>
    <w:rsid w:val="003E7F49"/>
    <w:rsid w:val="003F056E"/>
    <w:rsid w:val="003F0A81"/>
    <w:rsid w:val="003F2194"/>
    <w:rsid w:val="003F73DA"/>
    <w:rsid w:val="00402A09"/>
    <w:rsid w:val="00412DB8"/>
    <w:rsid w:val="00413344"/>
    <w:rsid w:val="004136E9"/>
    <w:rsid w:val="0042291F"/>
    <w:rsid w:val="004245A0"/>
    <w:rsid w:val="0042461E"/>
    <w:rsid w:val="00425F3B"/>
    <w:rsid w:val="00426BA7"/>
    <w:rsid w:val="00436FB1"/>
    <w:rsid w:val="00437689"/>
    <w:rsid w:val="0043AAB8"/>
    <w:rsid w:val="00456174"/>
    <w:rsid w:val="0046072F"/>
    <w:rsid w:val="00465482"/>
    <w:rsid w:val="00466520"/>
    <w:rsid w:val="004712F2"/>
    <w:rsid w:val="004742B3"/>
    <w:rsid w:val="004760D6"/>
    <w:rsid w:val="00477D37"/>
    <w:rsid w:val="004812A0"/>
    <w:rsid w:val="004845ED"/>
    <w:rsid w:val="00485991"/>
    <w:rsid w:val="004944EF"/>
    <w:rsid w:val="004957D9"/>
    <w:rsid w:val="004A454D"/>
    <w:rsid w:val="004A7988"/>
    <w:rsid w:val="004B06F3"/>
    <w:rsid w:val="004B276D"/>
    <w:rsid w:val="004B2C37"/>
    <w:rsid w:val="004B4D4B"/>
    <w:rsid w:val="004B52E4"/>
    <w:rsid w:val="004B5C43"/>
    <w:rsid w:val="004B60E4"/>
    <w:rsid w:val="004C07FB"/>
    <w:rsid w:val="004C31C1"/>
    <w:rsid w:val="004D4419"/>
    <w:rsid w:val="004D4A5D"/>
    <w:rsid w:val="004E3D1B"/>
    <w:rsid w:val="004E563F"/>
    <w:rsid w:val="004E5CF4"/>
    <w:rsid w:val="004F25BE"/>
    <w:rsid w:val="004F2D5F"/>
    <w:rsid w:val="004F4C7D"/>
    <w:rsid w:val="00500300"/>
    <w:rsid w:val="00505E36"/>
    <w:rsid w:val="00510903"/>
    <w:rsid w:val="00515518"/>
    <w:rsid w:val="00517725"/>
    <w:rsid w:val="005268C7"/>
    <w:rsid w:val="00526EFB"/>
    <w:rsid w:val="00527394"/>
    <w:rsid w:val="00532285"/>
    <w:rsid w:val="00533F6A"/>
    <w:rsid w:val="0053710C"/>
    <w:rsid w:val="00545C24"/>
    <w:rsid w:val="00546458"/>
    <w:rsid w:val="00547E57"/>
    <w:rsid w:val="0054B7F8"/>
    <w:rsid w:val="0055371A"/>
    <w:rsid w:val="00556D03"/>
    <w:rsid w:val="00557E6C"/>
    <w:rsid w:val="0056170A"/>
    <w:rsid w:val="00561834"/>
    <w:rsid w:val="00563749"/>
    <w:rsid w:val="00565E5F"/>
    <w:rsid w:val="005672E7"/>
    <w:rsid w:val="00572CF8"/>
    <w:rsid w:val="005799D1"/>
    <w:rsid w:val="00580B9A"/>
    <w:rsid w:val="00590AB0"/>
    <w:rsid w:val="00590B80"/>
    <w:rsid w:val="00593FF6"/>
    <w:rsid w:val="00595C6A"/>
    <w:rsid w:val="005A0351"/>
    <w:rsid w:val="005A03A9"/>
    <w:rsid w:val="005A2138"/>
    <w:rsid w:val="005A270D"/>
    <w:rsid w:val="005B2916"/>
    <w:rsid w:val="005B3F6A"/>
    <w:rsid w:val="005B5024"/>
    <w:rsid w:val="005B6285"/>
    <w:rsid w:val="005C5371"/>
    <w:rsid w:val="005D2F73"/>
    <w:rsid w:val="005D3325"/>
    <w:rsid w:val="005E07F9"/>
    <w:rsid w:val="005E2434"/>
    <w:rsid w:val="005EA352"/>
    <w:rsid w:val="00600BFC"/>
    <w:rsid w:val="00600D5D"/>
    <w:rsid w:val="006014E0"/>
    <w:rsid w:val="00607729"/>
    <w:rsid w:val="006107E8"/>
    <w:rsid w:val="0061120C"/>
    <w:rsid w:val="0062531D"/>
    <w:rsid w:val="00627D9A"/>
    <w:rsid w:val="006329F3"/>
    <w:rsid w:val="00635EE8"/>
    <w:rsid w:val="006371C7"/>
    <w:rsid w:val="006388E8"/>
    <w:rsid w:val="00646E2C"/>
    <w:rsid w:val="006536EB"/>
    <w:rsid w:val="00654E28"/>
    <w:rsid w:val="0065709A"/>
    <w:rsid w:val="006608C8"/>
    <w:rsid w:val="006703F5"/>
    <w:rsid w:val="00674746"/>
    <w:rsid w:val="00677672"/>
    <w:rsid w:val="006814C5"/>
    <w:rsid w:val="006924E2"/>
    <w:rsid w:val="00692EFC"/>
    <w:rsid w:val="006A2182"/>
    <w:rsid w:val="006A39CC"/>
    <w:rsid w:val="006A71D5"/>
    <w:rsid w:val="006A7A79"/>
    <w:rsid w:val="006B7C68"/>
    <w:rsid w:val="006C337F"/>
    <w:rsid w:val="006C3AF2"/>
    <w:rsid w:val="006C4384"/>
    <w:rsid w:val="006C4C31"/>
    <w:rsid w:val="006D7E1A"/>
    <w:rsid w:val="006E7F85"/>
    <w:rsid w:val="006F75D0"/>
    <w:rsid w:val="00701609"/>
    <w:rsid w:val="0070221F"/>
    <w:rsid w:val="00711EBF"/>
    <w:rsid w:val="00713719"/>
    <w:rsid w:val="00713D93"/>
    <w:rsid w:val="00715415"/>
    <w:rsid w:val="0072124B"/>
    <w:rsid w:val="007212C4"/>
    <w:rsid w:val="00723599"/>
    <w:rsid w:val="007254EC"/>
    <w:rsid w:val="00727885"/>
    <w:rsid w:val="00727C90"/>
    <w:rsid w:val="00727DF1"/>
    <w:rsid w:val="00731272"/>
    <w:rsid w:val="00732D15"/>
    <w:rsid w:val="00733C34"/>
    <w:rsid w:val="007623F2"/>
    <w:rsid w:val="00765058"/>
    <w:rsid w:val="0077565C"/>
    <w:rsid w:val="007768BF"/>
    <w:rsid w:val="0078161E"/>
    <w:rsid w:val="00785D0E"/>
    <w:rsid w:val="0079C8CB"/>
    <w:rsid w:val="007A25CA"/>
    <w:rsid w:val="007A5B7F"/>
    <w:rsid w:val="007A5E11"/>
    <w:rsid w:val="007AF582"/>
    <w:rsid w:val="007B0297"/>
    <w:rsid w:val="007B4527"/>
    <w:rsid w:val="007B6E27"/>
    <w:rsid w:val="007B6FF9"/>
    <w:rsid w:val="007C3F4B"/>
    <w:rsid w:val="007C6943"/>
    <w:rsid w:val="007D0F5B"/>
    <w:rsid w:val="007D19D4"/>
    <w:rsid w:val="007D6B7E"/>
    <w:rsid w:val="007D71D5"/>
    <w:rsid w:val="007E7FB7"/>
    <w:rsid w:val="007F261E"/>
    <w:rsid w:val="007F26AA"/>
    <w:rsid w:val="007F6231"/>
    <w:rsid w:val="008054FA"/>
    <w:rsid w:val="0080647B"/>
    <w:rsid w:val="008073A6"/>
    <w:rsid w:val="00811E0E"/>
    <w:rsid w:val="0081337A"/>
    <w:rsid w:val="00817537"/>
    <w:rsid w:val="00820AD5"/>
    <w:rsid w:val="008242AD"/>
    <w:rsid w:val="00831908"/>
    <w:rsid w:val="00836F3A"/>
    <w:rsid w:val="0083747F"/>
    <w:rsid w:val="0084131B"/>
    <w:rsid w:val="008420B8"/>
    <w:rsid w:val="00845608"/>
    <w:rsid w:val="008467B0"/>
    <w:rsid w:val="00847E5F"/>
    <w:rsid w:val="0085136E"/>
    <w:rsid w:val="00852E6B"/>
    <w:rsid w:val="0085309F"/>
    <w:rsid w:val="008548CF"/>
    <w:rsid w:val="0085745C"/>
    <w:rsid w:val="008575AD"/>
    <w:rsid w:val="00863339"/>
    <w:rsid w:val="008642BD"/>
    <w:rsid w:val="00866C95"/>
    <w:rsid w:val="008673E4"/>
    <w:rsid w:val="0087029A"/>
    <w:rsid w:val="008708F7"/>
    <w:rsid w:val="0087385C"/>
    <w:rsid w:val="00873D54"/>
    <w:rsid w:val="00874412"/>
    <w:rsid w:val="00881FEF"/>
    <w:rsid w:val="008838B4"/>
    <w:rsid w:val="0088657F"/>
    <w:rsid w:val="00887077"/>
    <w:rsid w:val="008947EF"/>
    <w:rsid w:val="008956BC"/>
    <w:rsid w:val="008A409E"/>
    <w:rsid w:val="008B1DF6"/>
    <w:rsid w:val="008B37D8"/>
    <w:rsid w:val="008B57D0"/>
    <w:rsid w:val="008B6ADE"/>
    <w:rsid w:val="008C0DF3"/>
    <w:rsid w:val="008C2432"/>
    <w:rsid w:val="008C5110"/>
    <w:rsid w:val="008C7166"/>
    <w:rsid w:val="008D0097"/>
    <w:rsid w:val="008D0457"/>
    <w:rsid w:val="008D7937"/>
    <w:rsid w:val="008E10C3"/>
    <w:rsid w:val="008EBFA9"/>
    <w:rsid w:val="008F29FB"/>
    <w:rsid w:val="008F3443"/>
    <w:rsid w:val="008F34E4"/>
    <w:rsid w:val="008F3D81"/>
    <w:rsid w:val="008F5C37"/>
    <w:rsid w:val="00900AC1"/>
    <w:rsid w:val="009011A2"/>
    <w:rsid w:val="00905CC4"/>
    <w:rsid w:val="00912BF6"/>
    <w:rsid w:val="00914120"/>
    <w:rsid w:val="00927B99"/>
    <w:rsid w:val="009319E2"/>
    <w:rsid w:val="00932812"/>
    <w:rsid w:val="00932D4F"/>
    <w:rsid w:val="009330FE"/>
    <w:rsid w:val="009368DD"/>
    <w:rsid w:val="00942877"/>
    <w:rsid w:val="00947970"/>
    <w:rsid w:val="0094D09C"/>
    <w:rsid w:val="00950F73"/>
    <w:rsid w:val="0095265C"/>
    <w:rsid w:val="00953187"/>
    <w:rsid w:val="00954F06"/>
    <w:rsid w:val="00965328"/>
    <w:rsid w:val="009675BB"/>
    <w:rsid w:val="00971E48"/>
    <w:rsid w:val="0097699C"/>
    <w:rsid w:val="00983AA9"/>
    <w:rsid w:val="00990416"/>
    <w:rsid w:val="00995872"/>
    <w:rsid w:val="00995BDA"/>
    <w:rsid w:val="00997F0A"/>
    <w:rsid w:val="009A2823"/>
    <w:rsid w:val="009B0CB8"/>
    <w:rsid w:val="009B7D7B"/>
    <w:rsid w:val="009B7DB1"/>
    <w:rsid w:val="009D511A"/>
    <w:rsid w:val="009D5E1C"/>
    <w:rsid w:val="009E521C"/>
    <w:rsid w:val="00A061C7"/>
    <w:rsid w:val="00A10C78"/>
    <w:rsid w:val="00A11B5E"/>
    <w:rsid w:val="00A17EE3"/>
    <w:rsid w:val="00A17F80"/>
    <w:rsid w:val="00A25CFC"/>
    <w:rsid w:val="00A27867"/>
    <w:rsid w:val="00A341C4"/>
    <w:rsid w:val="00A408E5"/>
    <w:rsid w:val="00A40A5D"/>
    <w:rsid w:val="00A40B66"/>
    <w:rsid w:val="00A41091"/>
    <w:rsid w:val="00A417A5"/>
    <w:rsid w:val="00A45A60"/>
    <w:rsid w:val="00A564DF"/>
    <w:rsid w:val="00A56B65"/>
    <w:rsid w:val="00A57B42"/>
    <w:rsid w:val="00A6164B"/>
    <w:rsid w:val="00A61A8E"/>
    <w:rsid w:val="00A6247F"/>
    <w:rsid w:val="00A62B56"/>
    <w:rsid w:val="00A62F35"/>
    <w:rsid w:val="00A65054"/>
    <w:rsid w:val="00A71830"/>
    <w:rsid w:val="00A75E5D"/>
    <w:rsid w:val="00A76824"/>
    <w:rsid w:val="00A804D2"/>
    <w:rsid w:val="00A83596"/>
    <w:rsid w:val="00A83F02"/>
    <w:rsid w:val="00A94086"/>
    <w:rsid w:val="00AA3E8F"/>
    <w:rsid w:val="00AA4DD8"/>
    <w:rsid w:val="00AB61E3"/>
    <w:rsid w:val="00AB7456"/>
    <w:rsid w:val="00AC33C8"/>
    <w:rsid w:val="00AC3683"/>
    <w:rsid w:val="00AC3CCA"/>
    <w:rsid w:val="00AD18D6"/>
    <w:rsid w:val="00AD7CAA"/>
    <w:rsid w:val="00AE1405"/>
    <w:rsid w:val="00AE3483"/>
    <w:rsid w:val="00AE4E7C"/>
    <w:rsid w:val="00AE64DD"/>
    <w:rsid w:val="00AE6EE6"/>
    <w:rsid w:val="00AF6BB0"/>
    <w:rsid w:val="00AF7203"/>
    <w:rsid w:val="00B00452"/>
    <w:rsid w:val="00B018BB"/>
    <w:rsid w:val="00B02B24"/>
    <w:rsid w:val="00B03065"/>
    <w:rsid w:val="00B04D31"/>
    <w:rsid w:val="00B055FB"/>
    <w:rsid w:val="00B1281D"/>
    <w:rsid w:val="00B14556"/>
    <w:rsid w:val="00B21DAC"/>
    <w:rsid w:val="00B238F5"/>
    <w:rsid w:val="00B2549A"/>
    <w:rsid w:val="00B25562"/>
    <w:rsid w:val="00B273D3"/>
    <w:rsid w:val="00B36AB0"/>
    <w:rsid w:val="00B3725D"/>
    <w:rsid w:val="00B40203"/>
    <w:rsid w:val="00B4649E"/>
    <w:rsid w:val="00B536F6"/>
    <w:rsid w:val="00B72782"/>
    <w:rsid w:val="00B72F60"/>
    <w:rsid w:val="00B77ED0"/>
    <w:rsid w:val="00B90E90"/>
    <w:rsid w:val="00B9798C"/>
    <w:rsid w:val="00B97A02"/>
    <w:rsid w:val="00BA0E87"/>
    <w:rsid w:val="00BA22E6"/>
    <w:rsid w:val="00BB060A"/>
    <w:rsid w:val="00BB22F7"/>
    <w:rsid w:val="00BB710D"/>
    <w:rsid w:val="00BC23AD"/>
    <w:rsid w:val="00BC2822"/>
    <w:rsid w:val="00BC3A29"/>
    <w:rsid w:val="00BC4D32"/>
    <w:rsid w:val="00BC4DF6"/>
    <w:rsid w:val="00BC5EEB"/>
    <w:rsid w:val="00BD17CA"/>
    <w:rsid w:val="00BD2737"/>
    <w:rsid w:val="00BD442D"/>
    <w:rsid w:val="00BD4DE6"/>
    <w:rsid w:val="00BD4FB8"/>
    <w:rsid w:val="00BD5064"/>
    <w:rsid w:val="00BD50B7"/>
    <w:rsid w:val="00BD5E6E"/>
    <w:rsid w:val="00BE4072"/>
    <w:rsid w:val="00BE6B4C"/>
    <w:rsid w:val="00BF3F70"/>
    <w:rsid w:val="00BF4CA6"/>
    <w:rsid w:val="00BF4EC7"/>
    <w:rsid w:val="00BF594A"/>
    <w:rsid w:val="00C00185"/>
    <w:rsid w:val="00C04653"/>
    <w:rsid w:val="00C06B24"/>
    <w:rsid w:val="00C07245"/>
    <w:rsid w:val="00C1085B"/>
    <w:rsid w:val="00C1136D"/>
    <w:rsid w:val="00C1158A"/>
    <w:rsid w:val="00C1193F"/>
    <w:rsid w:val="00C12C5E"/>
    <w:rsid w:val="00C13B0F"/>
    <w:rsid w:val="00C1596A"/>
    <w:rsid w:val="00C1726B"/>
    <w:rsid w:val="00C21F60"/>
    <w:rsid w:val="00C23490"/>
    <w:rsid w:val="00C24813"/>
    <w:rsid w:val="00C32301"/>
    <w:rsid w:val="00C336A9"/>
    <w:rsid w:val="00C34B7F"/>
    <w:rsid w:val="00C36F0B"/>
    <w:rsid w:val="00C418F6"/>
    <w:rsid w:val="00C46515"/>
    <w:rsid w:val="00C5227B"/>
    <w:rsid w:val="00C539EB"/>
    <w:rsid w:val="00C57AA2"/>
    <w:rsid w:val="00C65D37"/>
    <w:rsid w:val="00C67B24"/>
    <w:rsid w:val="00C73C2F"/>
    <w:rsid w:val="00C7677C"/>
    <w:rsid w:val="00C76F22"/>
    <w:rsid w:val="00C801CE"/>
    <w:rsid w:val="00C80F61"/>
    <w:rsid w:val="00C81D64"/>
    <w:rsid w:val="00C83177"/>
    <w:rsid w:val="00C83BB5"/>
    <w:rsid w:val="00C8673B"/>
    <w:rsid w:val="00C87596"/>
    <w:rsid w:val="00C87DC3"/>
    <w:rsid w:val="00C91C14"/>
    <w:rsid w:val="00C91F1C"/>
    <w:rsid w:val="00C940E8"/>
    <w:rsid w:val="00C964DD"/>
    <w:rsid w:val="00CA3F4C"/>
    <w:rsid w:val="00CB0DD7"/>
    <w:rsid w:val="00CB3799"/>
    <w:rsid w:val="00CB3CAB"/>
    <w:rsid w:val="00CB4ACD"/>
    <w:rsid w:val="00CC1A69"/>
    <w:rsid w:val="00CC2AA7"/>
    <w:rsid w:val="00CC3712"/>
    <w:rsid w:val="00CC54F2"/>
    <w:rsid w:val="00CC563F"/>
    <w:rsid w:val="00CC74BD"/>
    <w:rsid w:val="00CC7AC1"/>
    <w:rsid w:val="00CD1582"/>
    <w:rsid w:val="00CD594B"/>
    <w:rsid w:val="00CD7C83"/>
    <w:rsid w:val="00CE044D"/>
    <w:rsid w:val="00CE3765"/>
    <w:rsid w:val="00CF115C"/>
    <w:rsid w:val="00CF1848"/>
    <w:rsid w:val="00CF49B3"/>
    <w:rsid w:val="00CF5599"/>
    <w:rsid w:val="00D0162D"/>
    <w:rsid w:val="00D02993"/>
    <w:rsid w:val="00D02DA2"/>
    <w:rsid w:val="00D04CC1"/>
    <w:rsid w:val="00D050E3"/>
    <w:rsid w:val="00D06B31"/>
    <w:rsid w:val="00D073F5"/>
    <w:rsid w:val="00D1638B"/>
    <w:rsid w:val="00D20865"/>
    <w:rsid w:val="00D21E5D"/>
    <w:rsid w:val="00D32B12"/>
    <w:rsid w:val="00D33109"/>
    <w:rsid w:val="00D35A27"/>
    <w:rsid w:val="00D42682"/>
    <w:rsid w:val="00D439E7"/>
    <w:rsid w:val="00D471F1"/>
    <w:rsid w:val="00D471F3"/>
    <w:rsid w:val="00D4EDC2"/>
    <w:rsid w:val="00D5008B"/>
    <w:rsid w:val="00D5051C"/>
    <w:rsid w:val="00D56424"/>
    <w:rsid w:val="00D56B89"/>
    <w:rsid w:val="00D57EE6"/>
    <w:rsid w:val="00D63037"/>
    <w:rsid w:val="00D6386C"/>
    <w:rsid w:val="00D74422"/>
    <w:rsid w:val="00D74BA1"/>
    <w:rsid w:val="00D82506"/>
    <w:rsid w:val="00D86723"/>
    <w:rsid w:val="00D91292"/>
    <w:rsid w:val="00D94C1F"/>
    <w:rsid w:val="00D97609"/>
    <w:rsid w:val="00DA5206"/>
    <w:rsid w:val="00DB5D23"/>
    <w:rsid w:val="00DC0B54"/>
    <w:rsid w:val="00DC61CB"/>
    <w:rsid w:val="00DC724A"/>
    <w:rsid w:val="00DD2D63"/>
    <w:rsid w:val="00DD36C7"/>
    <w:rsid w:val="00DD518B"/>
    <w:rsid w:val="00DD57B2"/>
    <w:rsid w:val="00DD5C32"/>
    <w:rsid w:val="00DD6FD1"/>
    <w:rsid w:val="00DE1004"/>
    <w:rsid w:val="00DE185D"/>
    <w:rsid w:val="00DE2DB9"/>
    <w:rsid w:val="00DE4BA2"/>
    <w:rsid w:val="00DE4E34"/>
    <w:rsid w:val="00DF5F39"/>
    <w:rsid w:val="00E003CF"/>
    <w:rsid w:val="00E010B9"/>
    <w:rsid w:val="00E012E3"/>
    <w:rsid w:val="00E013F1"/>
    <w:rsid w:val="00E028E5"/>
    <w:rsid w:val="00E13341"/>
    <w:rsid w:val="00E158E5"/>
    <w:rsid w:val="00E20917"/>
    <w:rsid w:val="00E211C0"/>
    <w:rsid w:val="00E224D1"/>
    <w:rsid w:val="00E275C7"/>
    <w:rsid w:val="00E3033F"/>
    <w:rsid w:val="00E31FBA"/>
    <w:rsid w:val="00E35422"/>
    <w:rsid w:val="00E37B69"/>
    <w:rsid w:val="00E52D23"/>
    <w:rsid w:val="00E54BF5"/>
    <w:rsid w:val="00E56656"/>
    <w:rsid w:val="00E60B61"/>
    <w:rsid w:val="00E634F0"/>
    <w:rsid w:val="00E670EA"/>
    <w:rsid w:val="00E746C1"/>
    <w:rsid w:val="00E76466"/>
    <w:rsid w:val="00E77528"/>
    <w:rsid w:val="00E77F85"/>
    <w:rsid w:val="00E85478"/>
    <w:rsid w:val="00E87B9D"/>
    <w:rsid w:val="00E92B64"/>
    <w:rsid w:val="00E973ED"/>
    <w:rsid w:val="00E97F9E"/>
    <w:rsid w:val="00EA0B02"/>
    <w:rsid w:val="00EA7025"/>
    <w:rsid w:val="00EA7FA3"/>
    <w:rsid w:val="00EC6B3B"/>
    <w:rsid w:val="00ED7DC6"/>
    <w:rsid w:val="00EE0AAF"/>
    <w:rsid w:val="00EE7996"/>
    <w:rsid w:val="00EF0574"/>
    <w:rsid w:val="00EF3D12"/>
    <w:rsid w:val="00EF50E6"/>
    <w:rsid w:val="00EF778F"/>
    <w:rsid w:val="00F02072"/>
    <w:rsid w:val="00F02166"/>
    <w:rsid w:val="00F03BD8"/>
    <w:rsid w:val="00F04A21"/>
    <w:rsid w:val="00F07865"/>
    <w:rsid w:val="00F1173A"/>
    <w:rsid w:val="00F12ED3"/>
    <w:rsid w:val="00F16B57"/>
    <w:rsid w:val="00F17C1B"/>
    <w:rsid w:val="00F21686"/>
    <w:rsid w:val="00F22C8F"/>
    <w:rsid w:val="00F325C7"/>
    <w:rsid w:val="00F456BE"/>
    <w:rsid w:val="00F476CF"/>
    <w:rsid w:val="00F5670D"/>
    <w:rsid w:val="00F57253"/>
    <w:rsid w:val="00F61C28"/>
    <w:rsid w:val="00F6248C"/>
    <w:rsid w:val="00F6334B"/>
    <w:rsid w:val="00F640BC"/>
    <w:rsid w:val="00F65EB7"/>
    <w:rsid w:val="00F66B6B"/>
    <w:rsid w:val="00F74274"/>
    <w:rsid w:val="00F74C16"/>
    <w:rsid w:val="00F77E11"/>
    <w:rsid w:val="00F77E59"/>
    <w:rsid w:val="00F84DE7"/>
    <w:rsid w:val="00F85CDC"/>
    <w:rsid w:val="00F92AA8"/>
    <w:rsid w:val="00F9332B"/>
    <w:rsid w:val="00F941B2"/>
    <w:rsid w:val="00F972FE"/>
    <w:rsid w:val="00FA1D1A"/>
    <w:rsid w:val="00FAF109"/>
    <w:rsid w:val="00FB37D0"/>
    <w:rsid w:val="00FB87B5"/>
    <w:rsid w:val="00FC0D2F"/>
    <w:rsid w:val="00FC145F"/>
    <w:rsid w:val="00FC338A"/>
    <w:rsid w:val="00FC50D1"/>
    <w:rsid w:val="00FC6919"/>
    <w:rsid w:val="00FC6D7A"/>
    <w:rsid w:val="00FD0A11"/>
    <w:rsid w:val="00FD6A83"/>
    <w:rsid w:val="00FD7B69"/>
    <w:rsid w:val="00FE13D5"/>
    <w:rsid w:val="00FE4479"/>
    <w:rsid w:val="00FF0BC6"/>
    <w:rsid w:val="00FF1280"/>
    <w:rsid w:val="00FF31ED"/>
    <w:rsid w:val="00FF36C3"/>
    <w:rsid w:val="00FF47CF"/>
    <w:rsid w:val="00FF6769"/>
    <w:rsid w:val="00FF719C"/>
    <w:rsid w:val="0105321E"/>
    <w:rsid w:val="01168181"/>
    <w:rsid w:val="0122D098"/>
    <w:rsid w:val="014207E5"/>
    <w:rsid w:val="015E21A3"/>
    <w:rsid w:val="0162DD89"/>
    <w:rsid w:val="0184386F"/>
    <w:rsid w:val="018F3183"/>
    <w:rsid w:val="01905A77"/>
    <w:rsid w:val="01A4E3BA"/>
    <w:rsid w:val="01A7E298"/>
    <w:rsid w:val="01A8CAE7"/>
    <w:rsid w:val="01BE1C86"/>
    <w:rsid w:val="01C2DCA2"/>
    <w:rsid w:val="01D1DD27"/>
    <w:rsid w:val="01F02A0B"/>
    <w:rsid w:val="02098E5E"/>
    <w:rsid w:val="0218B902"/>
    <w:rsid w:val="0226CE39"/>
    <w:rsid w:val="02295380"/>
    <w:rsid w:val="023B7609"/>
    <w:rsid w:val="02595FD5"/>
    <w:rsid w:val="026B6D9D"/>
    <w:rsid w:val="026C5D6A"/>
    <w:rsid w:val="027859D1"/>
    <w:rsid w:val="02873781"/>
    <w:rsid w:val="028F7AD1"/>
    <w:rsid w:val="02927B21"/>
    <w:rsid w:val="0299DE9A"/>
    <w:rsid w:val="029A63A4"/>
    <w:rsid w:val="02AC1037"/>
    <w:rsid w:val="02AE2BE6"/>
    <w:rsid w:val="02B9469B"/>
    <w:rsid w:val="02C84D12"/>
    <w:rsid w:val="02D70306"/>
    <w:rsid w:val="02D915C4"/>
    <w:rsid w:val="02DB8701"/>
    <w:rsid w:val="02DCF48D"/>
    <w:rsid w:val="02E9A536"/>
    <w:rsid w:val="02FBAC3D"/>
    <w:rsid w:val="030156FE"/>
    <w:rsid w:val="0302A2E0"/>
    <w:rsid w:val="0324E2AE"/>
    <w:rsid w:val="033594E7"/>
    <w:rsid w:val="033E3782"/>
    <w:rsid w:val="03466B36"/>
    <w:rsid w:val="035436F7"/>
    <w:rsid w:val="03581F1D"/>
    <w:rsid w:val="035832D7"/>
    <w:rsid w:val="03646F4C"/>
    <w:rsid w:val="036D34ED"/>
    <w:rsid w:val="0371CACE"/>
    <w:rsid w:val="0376F1BE"/>
    <w:rsid w:val="0384A166"/>
    <w:rsid w:val="038EFCD9"/>
    <w:rsid w:val="039213BA"/>
    <w:rsid w:val="03A16D5B"/>
    <w:rsid w:val="03A73AA9"/>
    <w:rsid w:val="03B00F69"/>
    <w:rsid w:val="03B1E760"/>
    <w:rsid w:val="03B51A1E"/>
    <w:rsid w:val="03BB4E5B"/>
    <w:rsid w:val="03BE803C"/>
    <w:rsid w:val="03C01B2B"/>
    <w:rsid w:val="03D1B027"/>
    <w:rsid w:val="03DA2724"/>
    <w:rsid w:val="03DD8561"/>
    <w:rsid w:val="03E52BDF"/>
    <w:rsid w:val="03E7D9BE"/>
    <w:rsid w:val="041101B5"/>
    <w:rsid w:val="04150A4D"/>
    <w:rsid w:val="04215628"/>
    <w:rsid w:val="0424022C"/>
    <w:rsid w:val="0427EB8E"/>
    <w:rsid w:val="04309581"/>
    <w:rsid w:val="04331D06"/>
    <w:rsid w:val="045B70EF"/>
    <w:rsid w:val="04722CA5"/>
    <w:rsid w:val="047DEB4D"/>
    <w:rsid w:val="04959C1D"/>
    <w:rsid w:val="049AB3D4"/>
    <w:rsid w:val="04A735D3"/>
    <w:rsid w:val="04B06714"/>
    <w:rsid w:val="04B405DF"/>
    <w:rsid w:val="04BD6DB9"/>
    <w:rsid w:val="04C2A2E8"/>
    <w:rsid w:val="04CF07A3"/>
    <w:rsid w:val="04DA0629"/>
    <w:rsid w:val="04DAF87C"/>
    <w:rsid w:val="04DBE0CB"/>
    <w:rsid w:val="04EA772A"/>
    <w:rsid w:val="04F9189F"/>
    <w:rsid w:val="05187D9C"/>
    <w:rsid w:val="05392197"/>
    <w:rsid w:val="0539B2D3"/>
    <w:rsid w:val="0540AB74"/>
    <w:rsid w:val="0554EE87"/>
    <w:rsid w:val="055BB07E"/>
    <w:rsid w:val="055FC24F"/>
    <w:rsid w:val="05618127"/>
    <w:rsid w:val="0577C44D"/>
    <w:rsid w:val="05BBA976"/>
    <w:rsid w:val="05BD3F2B"/>
    <w:rsid w:val="05C831D9"/>
    <w:rsid w:val="05CC8456"/>
    <w:rsid w:val="05D5CFD0"/>
    <w:rsid w:val="05E1EA0F"/>
    <w:rsid w:val="0603A463"/>
    <w:rsid w:val="060D7585"/>
    <w:rsid w:val="062B1735"/>
    <w:rsid w:val="06334CFF"/>
    <w:rsid w:val="063AD215"/>
    <w:rsid w:val="063BD85F"/>
    <w:rsid w:val="0648BF8F"/>
    <w:rsid w:val="064B39CE"/>
    <w:rsid w:val="0653EDAD"/>
    <w:rsid w:val="06644175"/>
    <w:rsid w:val="06646CEE"/>
    <w:rsid w:val="067855E3"/>
    <w:rsid w:val="0678F558"/>
    <w:rsid w:val="069CC4CA"/>
    <w:rsid w:val="06AB240B"/>
    <w:rsid w:val="06BB9AE9"/>
    <w:rsid w:val="06C02607"/>
    <w:rsid w:val="06C2EAC3"/>
    <w:rsid w:val="06F74236"/>
    <w:rsid w:val="06F7EA22"/>
    <w:rsid w:val="06F8ADB7"/>
    <w:rsid w:val="070196BA"/>
    <w:rsid w:val="0701C449"/>
    <w:rsid w:val="07033FF6"/>
    <w:rsid w:val="07044E50"/>
    <w:rsid w:val="070B7C25"/>
    <w:rsid w:val="070CABAE"/>
    <w:rsid w:val="071BC9F7"/>
    <w:rsid w:val="073D4684"/>
    <w:rsid w:val="07412C7A"/>
    <w:rsid w:val="07468F07"/>
    <w:rsid w:val="0746C1C4"/>
    <w:rsid w:val="0751A0DC"/>
    <w:rsid w:val="075494A3"/>
    <w:rsid w:val="075A41E4"/>
    <w:rsid w:val="075C7C8D"/>
    <w:rsid w:val="0760F6C2"/>
    <w:rsid w:val="076F05EB"/>
    <w:rsid w:val="0785462E"/>
    <w:rsid w:val="07928BCF"/>
    <w:rsid w:val="079441D1"/>
    <w:rsid w:val="079C0ACB"/>
    <w:rsid w:val="079FD6A4"/>
    <w:rsid w:val="07B16CF2"/>
    <w:rsid w:val="07BB7C29"/>
    <w:rsid w:val="07BEBF89"/>
    <w:rsid w:val="07C0C765"/>
    <w:rsid w:val="07C2D5D4"/>
    <w:rsid w:val="07E528E4"/>
    <w:rsid w:val="07F4EE19"/>
    <w:rsid w:val="07FAF38F"/>
    <w:rsid w:val="0804274B"/>
    <w:rsid w:val="0808BB70"/>
    <w:rsid w:val="080C9514"/>
    <w:rsid w:val="0817431B"/>
    <w:rsid w:val="081FB53C"/>
    <w:rsid w:val="084D5F4A"/>
    <w:rsid w:val="086EDF26"/>
    <w:rsid w:val="08701D5E"/>
    <w:rsid w:val="087DCC53"/>
    <w:rsid w:val="0887905F"/>
    <w:rsid w:val="088CDC2F"/>
    <w:rsid w:val="088D17E9"/>
    <w:rsid w:val="0898019F"/>
    <w:rsid w:val="089F9116"/>
    <w:rsid w:val="08A3D0F1"/>
    <w:rsid w:val="08B3A124"/>
    <w:rsid w:val="08B89BB4"/>
    <w:rsid w:val="08BF58CF"/>
    <w:rsid w:val="08CA2C8C"/>
    <w:rsid w:val="08D2312E"/>
    <w:rsid w:val="08DC11BB"/>
    <w:rsid w:val="08EE41EB"/>
    <w:rsid w:val="08EEE0A7"/>
    <w:rsid w:val="08FEFD53"/>
    <w:rsid w:val="08FFE9C2"/>
    <w:rsid w:val="0913AD50"/>
    <w:rsid w:val="0931393C"/>
    <w:rsid w:val="095DA000"/>
    <w:rsid w:val="095FFA9C"/>
    <w:rsid w:val="098F1B1F"/>
    <w:rsid w:val="0993957B"/>
    <w:rsid w:val="09A86575"/>
    <w:rsid w:val="09B06693"/>
    <w:rsid w:val="09BB24D5"/>
    <w:rsid w:val="09C1AB46"/>
    <w:rsid w:val="09D18A82"/>
    <w:rsid w:val="09D74F6B"/>
    <w:rsid w:val="09DF998E"/>
    <w:rsid w:val="09E69336"/>
    <w:rsid w:val="09EE863D"/>
    <w:rsid w:val="09F9B307"/>
    <w:rsid w:val="0A0EB0AB"/>
    <w:rsid w:val="0A1D9F20"/>
    <w:rsid w:val="0A2118AC"/>
    <w:rsid w:val="0A2588E2"/>
    <w:rsid w:val="0A2711AE"/>
    <w:rsid w:val="0A51C6F8"/>
    <w:rsid w:val="0A61C82F"/>
    <w:rsid w:val="0A646405"/>
    <w:rsid w:val="0A6C56C1"/>
    <w:rsid w:val="0A6CE88A"/>
    <w:rsid w:val="0A6EF5B7"/>
    <w:rsid w:val="0A94F755"/>
    <w:rsid w:val="0AA61999"/>
    <w:rsid w:val="0AAC2D38"/>
    <w:rsid w:val="0AAE1196"/>
    <w:rsid w:val="0AB6EBFA"/>
    <w:rsid w:val="0AB79DAD"/>
    <w:rsid w:val="0ABF5810"/>
    <w:rsid w:val="0AC401EF"/>
    <w:rsid w:val="0ACB610A"/>
    <w:rsid w:val="0AEA2CE2"/>
    <w:rsid w:val="0AECDA79"/>
    <w:rsid w:val="0AF0271E"/>
    <w:rsid w:val="0B0815B5"/>
    <w:rsid w:val="0B0FC390"/>
    <w:rsid w:val="0B1490EF"/>
    <w:rsid w:val="0B36E4EA"/>
    <w:rsid w:val="0B37DE11"/>
    <w:rsid w:val="0B66C1B2"/>
    <w:rsid w:val="0B6F92FB"/>
    <w:rsid w:val="0B7441F4"/>
    <w:rsid w:val="0B76DCAB"/>
    <w:rsid w:val="0B8C8BA3"/>
    <w:rsid w:val="0B996537"/>
    <w:rsid w:val="0BCF134F"/>
    <w:rsid w:val="0BF61BD8"/>
    <w:rsid w:val="0BFF1AFE"/>
    <w:rsid w:val="0C0207B5"/>
    <w:rsid w:val="0C024FC4"/>
    <w:rsid w:val="0C1629BE"/>
    <w:rsid w:val="0C1A6B99"/>
    <w:rsid w:val="0C2865D0"/>
    <w:rsid w:val="0C29A246"/>
    <w:rsid w:val="0C3E3398"/>
    <w:rsid w:val="0C4201DB"/>
    <w:rsid w:val="0C44D3D4"/>
    <w:rsid w:val="0C484F5C"/>
    <w:rsid w:val="0C4ED287"/>
    <w:rsid w:val="0C5407BF"/>
    <w:rsid w:val="0C5B9B20"/>
    <w:rsid w:val="0C5DD7B7"/>
    <w:rsid w:val="0C6A6D95"/>
    <w:rsid w:val="0C6B87C5"/>
    <w:rsid w:val="0C6DE47B"/>
    <w:rsid w:val="0C71F35E"/>
    <w:rsid w:val="0CA3C011"/>
    <w:rsid w:val="0CA8BE7A"/>
    <w:rsid w:val="0CAACA0F"/>
    <w:rsid w:val="0CAD43E0"/>
    <w:rsid w:val="0CAF15F2"/>
    <w:rsid w:val="0CBB260D"/>
    <w:rsid w:val="0CD39A0A"/>
    <w:rsid w:val="0CE66B15"/>
    <w:rsid w:val="0D02A233"/>
    <w:rsid w:val="0D076F30"/>
    <w:rsid w:val="0D1CBA0A"/>
    <w:rsid w:val="0D4F513C"/>
    <w:rsid w:val="0D5E9612"/>
    <w:rsid w:val="0D6A5013"/>
    <w:rsid w:val="0D6CB0E8"/>
    <w:rsid w:val="0D6EBF27"/>
    <w:rsid w:val="0D8109A7"/>
    <w:rsid w:val="0D93BD2E"/>
    <w:rsid w:val="0DA35497"/>
    <w:rsid w:val="0DAC6C57"/>
    <w:rsid w:val="0DAF169B"/>
    <w:rsid w:val="0DB3D653"/>
    <w:rsid w:val="0DC70F25"/>
    <w:rsid w:val="0DDF4081"/>
    <w:rsid w:val="0E16CCEA"/>
    <w:rsid w:val="0E3978AB"/>
    <w:rsid w:val="0E3DF61D"/>
    <w:rsid w:val="0E405642"/>
    <w:rsid w:val="0E452E8A"/>
    <w:rsid w:val="0E4BBA78"/>
    <w:rsid w:val="0E6055FF"/>
    <w:rsid w:val="0E69FAF9"/>
    <w:rsid w:val="0E71ED21"/>
    <w:rsid w:val="0E799C38"/>
    <w:rsid w:val="0E7EB4F2"/>
    <w:rsid w:val="0E82A101"/>
    <w:rsid w:val="0E8B99C6"/>
    <w:rsid w:val="0E94BD1F"/>
    <w:rsid w:val="0EA01B87"/>
    <w:rsid w:val="0EA0489A"/>
    <w:rsid w:val="0EA94D94"/>
    <w:rsid w:val="0EAB9DA5"/>
    <w:rsid w:val="0EAD329F"/>
    <w:rsid w:val="0EBDC12E"/>
    <w:rsid w:val="0ECCF198"/>
    <w:rsid w:val="0EDFA02C"/>
    <w:rsid w:val="0EE0A8FB"/>
    <w:rsid w:val="0EF58B57"/>
    <w:rsid w:val="0EFBE4EB"/>
    <w:rsid w:val="0EFF0F42"/>
    <w:rsid w:val="0F08E120"/>
    <w:rsid w:val="0F0C0315"/>
    <w:rsid w:val="0F1394B0"/>
    <w:rsid w:val="0F1F9A18"/>
    <w:rsid w:val="0F354D79"/>
    <w:rsid w:val="0F58C838"/>
    <w:rsid w:val="0F6AF968"/>
    <w:rsid w:val="0F6BA685"/>
    <w:rsid w:val="0F73A4A7"/>
    <w:rsid w:val="0F76E5F5"/>
    <w:rsid w:val="0F777757"/>
    <w:rsid w:val="0FB27068"/>
    <w:rsid w:val="0FD1865C"/>
    <w:rsid w:val="0FFD7341"/>
    <w:rsid w:val="1014CFE5"/>
    <w:rsid w:val="101B80BF"/>
    <w:rsid w:val="1024795E"/>
    <w:rsid w:val="10317514"/>
    <w:rsid w:val="10327010"/>
    <w:rsid w:val="10372EEB"/>
    <w:rsid w:val="1037C422"/>
    <w:rsid w:val="103DEFDA"/>
    <w:rsid w:val="10504E60"/>
    <w:rsid w:val="105210D5"/>
    <w:rsid w:val="10579387"/>
    <w:rsid w:val="106A94B8"/>
    <w:rsid w:val="108703FE"/>
    <w:rsid w:val="1097F543"/>
    <w:rsid w:val="109ADFA3"/>
    <w:rsid w:val="10A7B8D7"/>
    <w:rsid w:val="10AC41D9"/>
    <w:rsid w:val="10B75B80"/>
    <w:rsid w:val="10BB654C"/>
    <w:rsid w:val="10BB8D1B"/>
    <w:rsid w:val="10DEF171"/>
    <w:rsid w:val="10DF744D"/>
    <w:rsid w:val="10F32C61"/>
    <w:rsid w:val="10F36E21"/>
    <w:rsid w:val="10F743CD"/>
    <w:rsid w:val="110821B9"/>
    <w:rsid w:val="110CFC05"/>
    <w:rsid w:val="112407A8"/>
    <w:rsid w:val="112CA86D"/>
    <w:rsid w:val="1131653B"/>
    <w:rsid w:val="113C33DF"/>
    <w:rsid w:val="114EE40C"/>
    <w:rsid w:val="11560DEE"/>
    <w:rsid w:val="115CA57C"/>
    <w:rsid w:val="117596DF"/>
    <w:rsid w:val="117838E7"/>
    <w:rsid w:val="1193AF69"/>
    <w:rsid w:val="11B595CD"/>
    <w:rsid w:val="11B9EF8C"/>
    <w:rsid w:val="11C0BC18"/>
    <w:rsid w:val="11CC8632"/>
    <w:rsid w:val="11D78B32"/>
    <w:rsid w:val="11EAE723"/>
    <w:rsid w:val="11EC4615"/>
    <w:rsid w:val="11F4A298"/>
    <w:rsid w:val="11FAD102"/>
    <w:rsid w:val="11FBE9A8"/>
    <w:rsid w:val="120DDB10"/>
    <w:rsid w:val="120FC3C8"/>
    <w:rsid w:val="12294D66"/>
    <w:rsid w:val="122C1E05"/>
    <w:rsid w:val="124D843A"/>
    <w:rsid w:val="12556E63"/>
    <w:rsid w:val="1259C83B"/>
    <w:rsid w:val="12773DFE"/>
    <w:rsid w:val="12787BD5"/>
    <w:rsid w:val="127A4CD5"/>
    <w:rsid w:val="1285E1F1"/>
    <w:rsid w:val="1290665B"/>
    <w:rsid w:val="1294CFA5"/>
    <w:rsid w:val="1297A70E"/>
    <w:rsid w:val="12A08AEC"/>
    <w:rsid w:val="12A6134F"/>
    <w:rsid w:val="12A8F20D"/>
    <w:rsid w:val="12AEA12E"/>
    <w:rsid w:val="12B360CD"/>
    <w:rsid w:val="12B38F42"/>
    <w:rsid w:val="12C4A10D"/>
    <w:rsid w:val="12C4FACF"/>
    <w:rsid w:val="12CD887A"/>
    <w:rsid w:val="12D6B7D9"/>
    <w:rsid w:val="12DCF5C5"/>
    <w:rsid w:val="13097A9F"/>
    <w:rsid w:val="13225A43"/>
    <w:rsid w:val="132C7F1A"/>
    <w:rsid w:val="133C2388"/>
    <w:rsid w:val="1344C943"/>
    <w:rsid w:val="134E3CE5"/>
    <w:rsid w:val="134FD20F"/>
    <w:rsid w:val="1351662E"/>
    <w:rsid w:val="13518380"/>
    <w:rsid w:val="1351E239"/>
    <w:rsid w:val="13564CB0"/>
    <w:rsid w:val="135CC65D"/>
    <w:rsid w:val="135E4A10"/>
    <w:rsid w:val="1366B15B"/>
    <w:rsid w:val="13878DA2"/>
    <w:rsid w:val="138DE45E"/>
    <w:rsid w:val="139F16DE"/>
    <w:rsid w:val="13A3122C"/>
    <w:rsid w:val="13A881C4"/>
    <w:rsid w:val="13A91A35"/>
    <w:rsid w:val="13A9E978"/>
    <w:rsid w:val="13AB0739"/>
    <w:rsid w:val="13AE9C46"/>
    <w:rsid w:val="13BFE0B3"/>
    <w:rsid w:val="13CEE2C5"/>
    <w:rsid w:val="13D14169"/>
    <w:rsid w:val="13D61C67"/>
    <w:rsid w:val="13E2F071"/>
    <w:rsid w:val="13E86735"/>
    <w:rsid w:val="13EDD739"/>
    <w:rsid w:val="1401930E"/>
    <w:rsid w:val="1401D007"/>
    <w:rsid w:val="140E9FBD"/>
    <w:rsid w:val="141083F0"/>
    <w:rsid w:val="14137B6F"/>
    <w:rsid w:val="14154C2F"/>
    <w:rsid w:val="14161D36"/>
    <w:rsid w:val="141D8EFC"/>
    <w:rsid w:val="1433C979"/>
    <w:rsid w:val="144484C5"/>
    <w:rsid w:val="144490C7"/>
    <w:rsid w:val="1445F771"/>
    <w:rsid w:val="14490722"/>
    <w:rsid w:val="145DB728"/>
    <w:rsid w:val="14719853"/>
    <w:rsid w:val="1473EBE3"/>
    <w:rsid w:val="1479C90E"/>
    <w:rsid w:val="1486C872"/>
    <w:rsid w:val="149568B2"/>
    <w:rsid w:val="1495ADA5"/>
    <w:rsid w:val="14BE35C4"/>
    <w:rsid w:val="14C41992"/>
    <w:rsid w:val="14CD05F7"/>
    <w:rsid w:val="14DC8D3C"/>
    <w:rsid w:val="14E14CCD"/>
    <w:rsid w:val="14E358E7"/>
    <w:rsid w:val="14FFBC33"/>
    <w:rsid w:val="1505CE1C"/>
    <w:rsid w:val="15254EE2"/>
    <w:rsid w:val="15270E32"/>
    <w:rsid w:val="15412361"/>
    <w:rsid w:val="1545B0C5"/>
    <w:rsid w:val="15469115"/>
    <w:rsid w:val="15591DBC"/>
    <w:rsid w:val="15767B15"/>
    <w:rsid w:val="1578FBCF"/>
    <w:rsid w:val="15969383"/>
    <w:rsid w:val="159A4528"/>
    <w:rsid w:val="15A170CD"/>
    <w:rsid w:val="15A6330E"/>
    <w:rsid w:val="15AA701E"/>
    <w:rsid w:val="15B213EE"/>
    <w:rsid w:val="15B4021F"/>
    <w:rsid w:val="15BD82B3"/>
    <w:rsid w:val="15C5F5B7"/>
    <w:rsid w:val="15DC8C70"/>
    <w:rsid w:val="15DF31BB"/>
    <w:rsid w:val="15E9A2AD"/>
    <w:rsid w:val="15EEBF77"/>
    <w:rsid w:val="15FC2127"/>
    <w:rsid w:val="15FE65AC"/>
    <w:rsid w:val="1602FA54"/>
    <w:rsid w:val="16036E94"/>
    <w:rsid w:val="1606D923"/>
    <w:rsid w:val="160A7F0C"/>
    <w:rsid w:val="160C1E7B"/>
    <w:rsid w:val="1618A25F"/>
    <w:rsid w:val="161A84BF"/>
    <w:rsid w:val="1621D667"/>
    <w:rsid w:val="1621F271"/>
    <w:rsid w:val="1630775B"/>
    <w:rsid w:val="16323FCA"/>
    <w:rsid w:val="163FA103"/>
    <w:rsid w:val="16421F20"/>
    <w:rsid w:val="164537DA"/>
    <w:rsid w:val="16490802"/>
    <w:rsid w:val="164BD564"/>
    <w:rsid w:val="165414BA"/>
    <w:rsid w:val="16582076"/>
    <w:rsid w:val="1665AA10"/>
    <w:rsid w:val="166992BB"/>
    <w:rsid w:val="167A6C9C"/>
    <w:rsid w:val="168E997A"/>
    <w:rsid w:val="1694852F"/>
    <w:rsid w:val="1699E78E"/>
    <w:rsid w:val="169B4C4C"/>
    <w:rsid w:val="169CF1FD"/>
    <w:rsid w:val="16A9255E"/>
    <w:rsid w:val="16ADE4E9"/>
    <w:rsid w:val="16AFE939"/>
    <w:rsid w:val="16BE2C73"/>
    <w:rsid w:val="16C207FA"/>
    <w:rsid w:val="16D09387"/>
    <w:rsid w:val="16DC00D6"/>
    <w:rsid w:val="16FACAA8"/>
    <w:rsid w:val="16FBAE70"/>
    <w:rsid w:val="1737D197"/>
    <w:rsid w:val="174BDAEA"/>
    <w:rsid w:val="1754BFAB"/>
    <w:rsid w:val="1754C061"/>
    <w:rsid w:val="175A719D"/>
    <w:rsid w:val="176CFA6A"/>
    <w:rsid w:val="177D041A"/>
    <w:rsid w:val="17907453"/>
    <w:rsid w:val="17B28BDA"/>
    <w:rsid w:val="17C444C8"/>
    <w:rsid w:val="17CB0C80"/>
    <w:rsid w:val="17CD4E67"/>
    <w:rsid w:val="17CD797F"/>
    <w:rsid w:val="17D991C3"/>
    <w:rsid w:val="17EFE4E5"/>
    <w:rsid w:val="17FC880B"/>
    <w:rsid w:val="1808BA94"/>
    <w:rsid w:val="1817E18F"/>
    <w:rsid w:val="182CB499"/>
    <w:rsid w:val="182E1A36"/>
    <w:rsid w:val="184F59F3"/>
    <w:rsid w:val="184FF433"/>
    <w:rsid w:val="1850F491"/>
    <w:rsid w:val="18605761"/>
    <w:rsid w:val="187109DE"/>
    <w:rsid w:val="1872C0CD"/>
    <w:rsid w:val="187382EC"/>
    <w:rsid w:val="1877D279"/>
    <w:rsid w:val="187A451F"/>
    <w:rsid w:val="1890D9AD"/>
    <w:rsid w:val="1895F384"/>
    <w:rsid w:val="189D2969"/>
    <w:rsid w:val="18BDCD14"/>
    <w:rsid w:val="18C9302B"/>
    <w:rsid w:val="18DAF825"/>
    <w:rsid w:val="18DBFB18"/>
    <w:rsid w:val="18DEA8C6"/>
    <w:rsid w:val="18E08933"/>
    <w:rsid w:val="18EB93E7"/>
    <w:rsid w:val="18FE438B"/>
    <w:rsid w:val="19111514"/>
    <w:rsid w:val="1919C69E"/>
    <w:rsid w:val="191CD60A"/>
    <w:rsid w:val="1922B87A"/>
    <w:rsid w:val="193417FA"/>
    <w:rsid w:val="194435D2"/>
    <w:rsid w:val="19502A2F"/>
    <w:rsid w:val="19531F87"/>
    <w:rsid w:val="196466AE"/>
    <w:rsid w:val="196B9B81"/>
    <w:rsid w:val="1979510A"/>
    <w:rsid w:val="19836219"/>
    <w:rsid w:val="1998A9B4"/>
    <w:rsid w:val="19C730E3"/>
    <w:rsid w:val="19CA59E7"/>
    <w:rsid w:val="19D32D56"/>
    <w:rsid w:val="19DE8E30"/>
    <w:rsid w:val="19E1ED7F"/>
    <w:rsid w:val="19F65C21"/>
    <w:rsid w:val="19FB374D"/>
    <w:rsid w:val="1A0310AE"/>
    <w:rsid w:val="1A199E17"/>
    <w:rsid w:val="1A285526"/>
    <w:rsid w:val="1A3D1989"/>
    <w:rsid w:val="1A3DDB31"/>
    <w:rsid w:val="1A408A55"/>
    <w:rsid w:val="1A46878C"/>
    <w:rsid w:val="1A4803FC"/>
    <w:rsid w:val="1A672914"/>
    <w:rsid w:val="1A69BC24"/>
    <w:rsid w:val="1A6B08F8"/>
    <w:rsid w:val="1A6D9699"/>
    <w:rsid w:val="1A775DAB"/>
    <w:rsid w:val="1A82BCF3"/>
    <w:rsid w:val="1A8E54F3"/>
    <w:rsid w:val="1A932D2A"/>
    <w:rsid w:val="1A962A41"/>
    <w:rsid w:val="1A98A2B8"/>
    <w:rsid w:val="1AAB7702"/>
    <w:rsid w:val="1AB037EB"/>
    <w:rsid w:val="1AD58932"/>
    <w:rsid w:val="1AE01996"/>
    <w:rsid w:val="1AE36840"/>
    <w:rsid w:val="1AF48A9A"/>
    <w:rsid w:val="1AF51E0C"/>
    <w:rsid w:val="1AFF81D6"/>
    <w:rsid w:val="1B022A78"/>
    <w:rsid w:val="1B09FBB9"/>
    <w:rsid w:val="1B0BD150"/>
    <w:rsid w:val="1B0BE06C"/>
    <w:rsid w:val="1B18F4DA"/>
    <w:rsid w:val="1B374C8E"/>
    <w:rsid w:val="1B3ED907"/>
    <w:rsid w:val="1B446E06"/>
    <w:rsid w:val="1B478F6F"/>
    <w:rsid w:val="1B48B509"/>
    <w:rsid w:val="1B4F8D9F"/>
    <w:rsid w:val="1B754959"/>
    <w:rsid w:val="1B81560C"/>
    <w:rsid w:val="1B8C779D"/>
    <w:rsid w:val="1B8DF81A"/>
    <w:rsid w:val="1BA6E850"/>
    <w:rsid w:val="1BAC9DF4"/>
    <w:rsid w:val="1BB1D402"/>
    <w:rsid w:val="1BB42A13"/>
    <w:rsid w:val="1BC195FD"/>
    <w:rsid w:val="1BC25817"/>
    <w:rsid w:val="1BCCDA26"/>
    <w:rsid w:val="1BD6C89C"/>
    <w:rsid w:val="1BD74A9F"/>
    <w:rsid w:val="1BE7FE8F"/>
    <w:rsid w:val="1BE8AA30"/>
    <w:rsid w:val="1BE8CE8D"/>
    <w:rsid w:val="1BEEFA11"/>
    <w:rsid w:val="1BFB7D3E"/>
    <w:rsid w:val="1C08E63C"/>
    <w:rsid w:val="1C13097A"/>
    <w:rsid w:val="1C2E66F7"/>
    <w:rsid w:val="1C303AEA"/>
    <w:rsid w:val="1C30BD84"/>
    <w:rsid w:val="1C42425F"/>
    <w:rsid w:val="1C531A4E"/>
    <w:rsid w:val="1C5EF38D"/>
    <w:rsid w:val="1C6A20F1"/>
    <w:rsid w:val="1C78AE4C"/>
    <w:rsid w:val="1C7F5AFE"/>
    <w:rsid w:val="1C891DEF"/>
    <w:rsid w:val="1CA0B407"/>
    <w:rsid w:val="1CAC403D"/>
    <w:rsid w:val="1CD37C37"/>
    <w:rsid w:val="1CD38C2D"/>
    <w:rsid w:val="1CD74C70"/>
    <w:rsid w:val="1CDB9E43"/>
    <w:rsid w:val="1CE3FC9A"/>
    <w:rsid w:val="1CE7C228"/>
    <w:rsid w:val="1CE9EBDE"/>
    <w:rsid w:val="1D017B4A"/>
    <w:rsid w:val="1D0FFA77"/>
    <w:rsid w:val="1D11E337"/>
    <w:rsid w:val="1D13AFD5"/>
    <w:rsid w:val="1D47857E"/>
    <w:rsid w:val="1D4999E3"/>
    <w:rsid w:val="1D4DCB99"/>
    <w:rsid w:val="1D513ED9"/>
    <w:rsid w:val="1D54BB17"/>
    <w:rsid w:val="1D56419F"/>
    <w:rsid w:val="1D57251E"/>
    <w:rsid w:val="1D5E1949"/>
    <w:rsid w:val="1D6DB6DE"/>
    <w:rsid w:val="1D6E632B"/>
    <w:rsid w:val="1D6E80C8"/>
    <w:rsid w:val="1D82D0A8"/>
    <w:rsid w:val="1D87724B"/>
    <w:rsid w:val="1D887D0B"/>
    <w:rsid w:val="1D88D195"/>
    <w:rsid w:val="1D9464B2"/>
    <w:rsid w:val="1DAC8940"/>
    <w:rsid w:val="1DADEEB9"/>
    <w:rsid w:val="1DB7755D"/>
    <w:rsid w:val="1DCBABA6"/>
    <w:rsid w:val="1DD9F4C7"/>
    <w:rsid w:val="1DDC3BEE"/>
    <w:rsid w:val="1DE45B20"/>
    <w:rsid w:val="1DEC0EDF"/>
    <w:rsid w:val="1DF7C255"/>
    <w:rsid w:val="1DFD58B1"/>
    <w:rsid w:val="1DFDB8A4"/>
    <w:rsid w:val="1E15391B"/>
    <w:rsid w:val="1E23229B"/>
    <w:rsid w:val="1E3B88D5"/>
    <w:rsid w:val="1E3BE22C"/>
    <w:rsid w:val="1E3C4AF8"/>
    <w:rsid w:val="1E41E446"/>
    <w:rsid w:val="1E4AFC5C"/>
    <w:rsid w:val="1E61464A"/>
    <w:rsid w:val="1E6A58A9"/>
    <w:rsid w:val="1E6B7C09"/>
    <w:rsid w:val="1E7E5120"/>
    <w:rsid w:val="1E828715"/>
    <w:rsid w:val="1E8329AD"/>
    <w:rsid w:val="1E920D1F"/>
    <w:rsid w:val="1E9FCE71"/>
    <w:rsid w:val="1EACEA1B"/>
    <w:rsid w:val="1EB1A0C0"/>
    <w:rsid w:val="1EC55458"/>
    <w:rsid w:val="1ECDBE1A"/>
    <w:rsid w:val="1ED43C5F"/>
    <w:rsid w:val="1EDDDFD5"/>
    <w:rsid w:val="1EF489A5"/>
    <w:rsid w:val="1EFA9F61"/>
    <w:rsid w:val="1F0C35BE"/>
    <w:rsid w:val="1F1024B3"/>
    <w:rsid w:val="1F114B5D"/>
    <w:rsid w:val="1F16EEEB"/>
    <w:rsid w:val="1F182189"/>
    <w:rsid w:val="1F36F859"/>
    <w:rsid w:val="1F3EB82D"/>
    <w:rsid w:val="1F3F5DEA"/>
    <w:rsid w:val="1F4E090B"/>
    <w:rsid w:val="1F4FC965"/>
    <w:rsid w:val="1F642238"/>
    <w:rsid w:val="1F6F2CE0"/>
    <w:rsid w:val="1F7322E6"/>
    <w:rsid w:val="1F836EB6"/>
    <w:rsid w:val="1F83C7F4"/>
    <w:rsid w:val="1F9C7A54"/>
    <w:rsid w:val="1FA16543"/>
    <w:rsid w:val="1FA21260"/>
    <w:rsid w:val="1FA28E68"/>
    <w:rsid w:val="1FB24498"/>
    <w:rsid w:val="1FBD8246"/>
    <w:rsid w:val="1FC085A0"/>
    <w:rsid w:val="1FCA7DDF"/>
    <w:rsid w:val="1FF921CD"/>
    <w:rsid w:val="202ABA3C"/>
    <w:rsid w:val="202EABED"/>
    <w:rsid w:val="202FB7CD"/>
    <w:rsid w:val="203E781D"/>
    <w:rsid w:val="2048E589"/>
    <w:rsid w:val="204C5E13"/>
    <w:rsid w:val="205BBF87"/>
    <w:rsid w:val="2061EBB2"/>
    <w:rsid w:val="206DEA3B"/>
    <w:rsid w:val="206FC214"/>
    <w:rsid w:val="20701574"/>
    <w:rsid w:val="2073E051"/>
    <w:rsid w:val="2078CFAB"/>
    <w:rsid w:val="207955B1"/>
    <w:rsid w:val="207AE8C6"/>
    <w:rsid w:val="2088E627"/>
    <w:rsid w:val="208AAFBC"/>
    <w:rsid w:val="20B15D2A"/>
    <w:rsid w:val="20B2D4F6"/>
    <w:rsid w:val="20B71A20"/>
    <w:rsid w:val="20BB5ED4"/>
    <w:rsid w:val="20C1ACF5"/>
    <w:rsid w:val="20E53100"/>
    <w:rsid w:val="20E7949B"/>
    <w:rsid w:val="20E7BDFC"/>
    <w:rsid w:val="20EE6166"/>
    <w:rsid w:val="210A4576"/>
    <w:rsid w:val="2111B652"/>
    <w:rsid w:val="21177BE7"/>
    <w:rsid w:val="212850B2"/>
    <w:rsid w:val="212A7B77"/>
    <w:rsid w:val="212B0155"/>
    <w:rsid w:val="212D2C83"/>
    <w:rsid w:val="21317DC0"/>
    <w:rsid w:val="21348CC7"/>
    <w:rsid w:val="213C344C"/>
    <w:rsid w:val="214CB47D"/>
    <w:rsid w:val="21544E05"/>
    <w:rsid w:val="215DD4B8"/>
    <w:rsid w:val="219547EC"/>
    <w:rsid w:val="21954871"/>
    <w:rsid w:val="2197F9A6"/>
    <w:rsid w:val="21AB0F61"/>
    <w:rsid w:val="21BDAE98"/>
    <w:rsid w:val="21BF8588"/>
    <w:rsid w:val="21C2A85A"/>
    <w:rsid w:val="21CCE05E"/>
    <w:rsid w:val="21D26E2C"/>
    <w:rsid w:val="21DE3F3B"/>
    <w:rsid w:val="21FB5AD9"/>
    <w:rsid w:val="220EC24F"/>
    <w:rsid w:val="220FB382"/>
    <w:rsid w:val="22108A2F"/>
    <w:rsid w:val="2223A605"/>
    <w:rsid w:val="2226987C"/>
    <w:rsid w:val="222928D4"/>
    <w:rsid w:val="2234A4EB"/>
    <w:rsid w:val="22351711"/>
    <w:rsid w:val="223F1C79"/>
    <w:rsid w:val="2240165E"/>
    <w:rsid w:val="22424BA0"/>
    <w:rsid w:val="224A7724"/>
    <w:rsid w:val="22552CA3"/>
    <w:rsid w:val="2259F368"/>
    <w:rsid w:val="22645AE9"/>
    <w:rsid w:val="2266DE6B"/>
    <w:rsid w:val="22734575"/>
    <w:rsid w:val="22761915"/>
    <w:rsid w:val="228848CE"/>
    <w:rsid w:val="228AE57C"/>
    <w:rsid w:val="22924DDF"/>
    <w:rsid w:val="22ACB9FD"/>
    <w:rsid w:val="22B75F4C"/>
    <w:rsid w:val="22BF7C8A"/>
    <w:rsid w:val="22C50F14"/>
    <w:rsid w:val="22CC6E2C"/>
    <w:rsid w:val="22CF92DF"/>
    <w:rsid w:val="22F721F4"/>
    <w:rsid w:val="22FD8B66"/>
    <w:rsid w:val="23070DC7"/>
    <w:rsid w:val="230FBC1B"/>
    <w:rsid w:val="232A36CA"/>
    <w:rsid w:val="2330C28F"/>
    <w:rsid w:val="234CEEF3"/>
    <w:rsid w:val="23529952"/>
    <w:rsid w:val="23698C3F"/>
    <w:rsid w:val="2397BAC5"/>
    <w:rsid w:val="23A6F59E"/>
    <w:rsid w:val="23B2F208"/>
    <w:rsid w:val="23BB26C6"/>
    <w:rsid w:val="23CC2976"/>
    <w:rsid w:val="23CDB184"/>
    <w:rsid w:val="23CF7B91"/>
    <w:rsid w:val="23D84DB7"/>
    <w:rsid w:val="23D9B0F7"/>
    <w:rsid w:val="23DCB610"/>
    <w:rsid w:val="23E1A1D3"/>
    <w:rsid w:val="23F6328A"/>
    <w:rsid w:val="24016F61"/>
    <w:rsid w:val="241D4880"/>
    <w:rsid w:val="241E466E"/>
    <w:rsid w:val="2462938C"/>
    <w:rsid w:val="2478D99C"/>
    <w:rsid w:val="247AEEEC"/>
    <w:rsid w:val="24984875"/>
    <w:rsid w:val="249A18A2"/>
    <w:rsid w:val="249BD860"/>
    <w:rsid w:val="24A63FE4"/>
    <w:rsid w:val="24A79070"/>
    <w:rsid w:val="24AE1B3F"/>
    <w:rsid w:val="24BB14BB"/>
    <w:rsid w:val="24C33EC5"/>
    <w:rsid w:val="24C84076"/>
    <w:rsid w:val="24CB0597"/>
    <w:rsid w:val="24E8465A"/>
    <w:rsid w:val="24EC19E2"/>
    <w:rsid w:val="25000F3D"/>
    <w:rsid w:val="250F0FF5"/>
    <w:rsid w:val="2516495D"/>
    <w:rsid w:val="25271073"/>
    <w:rsid w:val="252D4385"/>
    <w:rsid w:val="252E2380"/>
    <w:rsid w:val="2536CC41"/>
    <w:rsid w:val="25433A6C"/>
    <w:rsid w:val="254C4197"/>
    <w:rsid w:val="25534520"/>
    <w:rsid w:val="255738AD"/>
    <w:rsid w:val="255FEE28"/>
    <w:rsid w:val="2568D5E0"/>
    <w:rsid w:val="25899B3B"/>
    <w:rsid w:val="258DD915"/>
    <w:rsid w:val="258F9C52"/>
    <w:rsid w:val="258FC2FA"/>
    <w:rsid w:val="25926232"/>
    <w:rsid w:val="25D50768"/>
    <w:rsid w:val="25E008B0"/>
    <w:rsid w:val="25E0D9B5"/>
    <w:rsid w:val="25F16513"/>
    <w:rsid w:val="25FB84C0"/>
    <w:rsid w:val="260E2B94"/>
    <w:rsid w:val="26121B8F"/>
    <w:rsid w:val="263F9DB2"/>
    <w:rsid w:val="2648BCC4"/>
    <w:rsid w:val="2649CD92"/>
    <w:rsid w:val="2659D9BC"/>
    <w:rsid w:val="26686E85"/>
    <w:rsid w:val="26748462"/>
    <w:rsid w:val="267E8084"/>
    <w:rsid w:val="268BCD5D"/>
    <w:rsid w:val="269F6F80"/>
    <w:rsid w:val="269FA6C5"/>
    <w:rsid w:val="26D46560"/>
    <w:rsid w:val="26DCAB27"/>
    <w:rsid w:val="26ED68FF"/>
    <w:rsid w:val="270D9E0B"/>
    <w:rsid w:val="270E528C"/>
    <w:rsid w:val="2711D017"/>
    <w:rsid w:val="271C3953"/>
    <w:rsid w:val="27451B3B"/>
    <w:rsid w:val="2747BA7D"/>
    <w:rsid w:val="27564E81"/>
    <w:rsid w:val="2758AE2D"/>
    <w:rsid w:val="275BD105"/>
    <w:rsid w:val="27776052"/>
    <w:rsid w:val="277A5347"/>
    <w:rsid w:val="277B9CCC"/>
    <w:rsid w:val="278A091F"/>
    <w:rsid w:val="27946068"/>
    <w:rsid w:val="279AE460"/>
    <w:rsid w:val="279EA349"/>
    <w:rsid w:val="27AD3991"/>
    <w:rsid w:val="27B3E71E"/>
    <w:rsid w:val="27BD73B6"/>
    <w:rsid w:val="27CA04E1"/>
    <w:rsid w:val="27CA202E"/>
    <w:rsid w:val="27D71B66"/>
    <w:rsid w:val="27E61611"/>
    <w:rsid w:val="27EB117A"/>
    <w:rsid w:val="27EBEE9B"/>
    <w:rsid w:val="27F8AF7F"/>
    <w:rsid w:val="27FD5865"/>
    <w:rsid w:val="27FE6AC0"/>
    <w:rsid w:val="28061ED2"/>
    <w:rsid w:val="281D57BE"/>
    <w:rsid w:val="281F5636"/>
    <w:rsid w:val="281F8BC1"/>
    <w:rsid w:val="2820759D"/>
    <w:rsid w:val="28221784"/>
    <w:rsid w:val="2849C0C7"/>
    <w:rsid w:val="2856F89B"/>
    <w:rsid w:val="2875E1FF"/>
    <w:rsid w:val="28972E3D"/>
    <w:rsid w:val="28AFFFE9"/>
    <w:rsid w:val="28B6A03A"/>
    <w:rsid w:val="28C01CB0"/>
    <w:rsid w:val="28CB5ED6"/>
    <w:rsid w:val="28D9AF78"/>
    <w:rsid w:val="28E14AB6"/>
    <w:rsid w:val="28E286F9"/>
    <w:rsid w:val="28E689C6"/>
    <w:rsid w:val="29087DFA"/>
    <w:rsid w:val="291BFDA9"/>
    <w:rsid w:val="291EBE26"/>
    <w:rsid w:val="2923EEE7"/>
    <w:rsid w:val="292B0563"/>
    <w:rsid w:val="293FC701"/>
    <w:rsid w:val="2944A3EF"/>
    <w:rsid w:val="2944DE8E"/>
    <w:rsid w:val="2963918E"/>
    <w:rsid w:val="2973CFA1"/>
    <w:rsid w:val="297AD338"/>
    <w:rsid w:val="297EFD9F"/>
    <w:rsid w:val="29811795"/>
    <w:rsid w:val="2987F1DC"/>
    <w:rsid w:val="299441EB"/>
    <w:rsid w:val="2997BAFA"/>
    <w:rsid w:val="299ECF04"/>
    <w:rsid w:val="29A7F199"/>
    <w:rsid w:val="29AD4A5B"/>
    <w:rsid w:val="29B11A77"/>
    <w:rsid w:val="29BDD149"/>
    <w:rsid w:val="29BE81BB"/>
    <w:rsid w:val="29D81B02"/>
    <w:rsid w:val="29E3D749"/>
    <w:rsid w:val="29ED0CA6"/>
    <w:rsid w:val="29EDF0B8"/>
    <w:rsid w:val="29F3E442"/>
    <w:rsid w:val="2A14A622"/>
    <w:rsid w:val="2A16E440"/>
    <w:rsid w:val="2A1D3206"/>
    <w:rsid w:val="2A2660A2"/>
    <w:rsid w:val="2A271177"/>
    <w:rsid w:val="2A2AA9D0"/>
    <w:rsid w:val="2A56ADF2"/>
    <w:rsid w:val="2A753670"/>
    <w:rsid w:val="2A7BE157"/>
    <w:rsid w:val="2A7E8159"/>
    <w:rsid w:val="2A85AEE4"/>
    <w:rsid w:val="2A9A041D"/>
    <w:rsid w:val="2AA35282"/>
    <w:rsid w:val="2AA56A38"/>
    <w:rsid w:val="2AA6D4DF"/>
    <w:rsid w:val="2AB65A5D"/>
    <w:rsid w:val="2AB82484"/>
    <w:rsid w:val="2AC21587"/>
    <w:rsid w:val="2ACB0A7A"/>
    <w:rsid w:val="2ACC0560"/>
    <w:rsid w:val="2ACF9CF7"/>
    <w:rsid w:val="2AD39FD5"/>
    <w:rsid w:val="2ADC3BAC"/>
    <w:rsid w:val="2B0237FC"/>
    <w:rsid w:val="2B07EE0D"/>
    <w:rsid w:val="2B1CE4A6"/>
    <w:rsid w:val="2B269ABB"/>
    <w:rsid w:val="2B31DEE7"/>
    <w:rsid w:val="2B3867A5"/>
    <w:rsid w:val="2B531D46"/>
    <w:rsid w:val="2B5452DA"/>
    <w:rsid w:val="2B56CFD3"/>
    <w:rsid w:val="2B609D96"/>
    <w:rsid w:val="2B658789"/>
    <w:rsid w:val="2B67E032"/>
    <w:rsid w:val="2B689CC9"/>
    <w:rsid w:val="2B6CD3B1"/>
    <w:rsid w:val="2B73D929"/>
    <w:rsid w:val="2B79C4AE"/>
    <w:rsid w:val="2B7A80F5"/>
    <w:rsid w:val="2B84218D"/>
    <w:rsid w:val="2B8B0EC7"/>
    <w:rsid w:val="2B8D9326"/>
    <w:rsid w:val="2B97853A"/>
    <w:rsid w:val="2BA0CA67"/>
    <w:rsid w:val="2BA2CE09"/>
    <w:rsid w:val="2BA4FC3F"/>
    <w:rsid w:val="2BB54E32"/>
    <w:rsid w:val="2BD3A075"/>
    <w:rsid w:val="2BD89400"/>
    <w:rsid w:val="2BDAF494"/>
    <w:rsid w:val="2BDC2421"/>
    <w:rsid w:val="2BE18F57"/>
    <w:rsid w:val="2C0763F5"/>
    <w:rsid w:val="2C0CC254"/>
    <w:rsid w:val="2C1C4FF9"/>
    <w:rsid w:val="2C2559EF"/>
    <w:rsid w:val="2C2597DE"/>
    <w:rsid w:val="2C3047EB"/>
    <w:rsid w:val="2C469873"/>
    <w:rsid w:val="2C597EA0"/>
    <w:rsid w:val="2C5A6CD7"/>
    <w:rsid w:val="2C6D3363"/>
    <w:rsid w:val="2C6F5F16"/>
    <w:rsid w:val="2C75C487"/>
    <w:rsid w:val="2C9A6964"/>
    <w:rsid w:val="2CA7B2B1"/>
    <w:rsid w:val="2CA7FA4B"/>
    <w:rsid w:val="2CB8B507"/>
    <w:rsid w:val="2CC00A2F"/>
    <w:rsid w:val="2CDD5890"/>
    <w:rsid w:val="2CFC0504"/>
    <w:rsid w:val="2D069CC5"/>
    <w:rsid w:val="2D186358"/>
    <w:rsid w:val="2D2A44D1"/>
    <w:rsid w:val="2D33E1AF"/>
    <w:rsid w:val="2D3753D8"/>
    <w:rsid w:val="2D4E3408"/>
    <w:rsid w:val="2D624A92"/>
    <w:rsid w:val="2D6BE43B"/>
    <w:rsid w:val="2D75FB61"/>
    <w:rsid w:val="2D82643D"/>
    <w:rsid w:val="2D835FF0"/>
    <w:rsid w:val="2D865264"/>
    <w:rsid w:val="2D92395D"/>
    <w:rsid w:val="2DAAE351"/>
    <w:rsid w:val="2DAC8470"/>
    <w:rsid w:val="2DAD6A78"/>
    <w:rsid w:val="2DB2224A"/>
    <w:rsid w:val="2DB9FAE9"/>
    <w:rsid w:val="2DC4362A"/>
    <w:rsid w:val="2DCB21BF"/>
    <w:rsid w:val="2DCEB365"/>
    <w:rsid w:val="2DDEEF3A"/>
    <w:rsid w:val="2DDFDD54"/>
    <w:rsid w:val="2DF95B74"/>
    <w:rsid w:val="2DF9E772"/>
    <w:rsid w:val="2DFF5BB4"/>
    <w:rsid w:val="2E02A987"/>
    <w:rsid w:val="2E0742B7"/>
    <w:rsid w:val="2E122EA6"/>
    <w:rsid w:val="2E12783E"/>
    <w:rsid w:val="2E152AA5"/>
    <w:rsid w:val="2E16EE19"/>
    <w:rsid w:val="2E263C26"/>
    <w:rsid w:val="2E28DF16"/>
    <w:rsid w:val="2E29AD86"/>
    <w:rsid w:val="2E35CBB7"/>
    <w:rsid w:val="2E43F684"/>
    <w:rsid w:val="2E46FFFF"/>
    <w:rsid w:val="2E4D4C5C"/>
    <w:rsid w:val="2E50E1FE"/>
    <w:rsid w:val="2E66E497"/>
    <w:rsid w:val="2E69265D"/>
    <w:rsid w:val="2E70518B"/>
    <w:rsid w:val="2E7EF16B"/>
    <w:rsid w:val="2E8170C5"/>
    <w:rsid w:val="2E819998"/>
    <w:rsid w:val="2E834D29"/>
    <w:rsid w:val="2E9BC699"/>
    <w:rsid w:val="2EA5BF00"/>
    <w:rsid w:val="2EA9826C"/>
    <w:rsid w:val="2EADE6D5"/>
    <w:rsid w:val="2EC7F3AE"/>
    <w:rsid w:val="2ED4BEA5"/>
    <w:rsid w:val="2ED4EEF1"/>
    <w:rsid w:val="2EE93586"/>
    <w:rsid w:val="2EF0CE1C"/>
    <w:rsid w:val="2EF29324"/>
    <w:rsid w:val="2EFF6EE2"/>
    <w:rsid w:val="2EFFB1B1"/>
    <w:rsid w:val="2F04DA6B"/>
    <w:rsid w:val="2F0AAD6F"/>
    <w:rsid w:val="2F0B4DEA"/>
    <w:rsid w:val="2F0B8C89"/>
    <w:rsid w:val="2F1639E1"/>
    <w:rsid w:val="2F168C41"/>
    <w:rsid w:val="2F1A09AC"/>
    <w:rsid w:val="2F2150A6"/>
    <w:rsid w:val="2F246D55"/>
    <w:rsid w:val="2F3AB549"/>
    <w:rsid w:val="2F40CB2F"/>
    <w:rsid w:val="2F425EBC"/>
    <w:rsid w:val="2F46936D"/>
    <w:rsid w:val="2F50460F"/>
    <w:rsid w:val="2F53CDDB"/>
    <w:rsid w:val="2F5794D6"/>
    <w:rsid w:val="2F5AE2AA"/>
    <w:rsid w:val="2F5CE7C9"/>
    <w:rsid w:val="2F651E84"/>
    <w:rsid w:val="2F68E47C"/>
    <w:rsid w:val="2F6902A7"/>
    <w:rsid w:val="2F6F2517"/>
    <w:rsid w:val="2F6FCFB3"/>
    <w:rsid w:val="2F72EA4B"/>
    <w:rsid w:val="2F952BD5"/>
    <w:rsid w:val="2F975CD9"/>
    <w:rsid w:val="2FA920A6"/>
    <w:rsid w:val="2FBED711"/>
    <w:rsid w:val="2FC8BAE4"/>
    <w:rsid w:val="2FCF5AA7"/>
    <w:rsid w:val="2FD54A4A"/>
    <w:rsid w:val="2FDC8218"/>
    <w:rsid w:val="2FDD044C"/>
    <w:rsid w:val="2FE38A8C"/>
    <w:rsid w:val="2FE632FC"/>
    <w:rsid w:val="2FE7FC69"/>
    <w:rsid w:val="2FF3576C"/>
    <w:rsid w:val="3001D910"/>
    <w:rsid w:val="3001F24F"/>
    <w:rsid w:val="3007C135"/>
    <w:rsid w:val="3011B0DA"/>
    <w:rsid w:val="3017331D"/>
    <w:rsid w:val="3034BF8F"/>
    <w:rsid w:val="303D743A"/>
    <w:rsid w:val="30552359"/>
    <w:rsid w:val="305C1399"/>
    <w:rsid w:val="3082B85C"/>
    <w:rsid w:val="308579F6"/>
    <w:rsid w:val="3089200B"/>
    <w:rsid w:val="3089357D"/>
    <w:rsid w:val="308A19C5"/>
    <w:rsid w:val="30901107"/>
    <w:rsid w:val="30912337"/>
    <w:rsid w:val="3096FA5F"/>
    <w:rsid w:val="309E4A21"/>
    <w:rsid w:val="309FAE0B"/>
    <w:rsid w:val="30A6D520"/>
    <w:rsid w:val="30ABBA4C"/>
    <w:rsid w:val="30ABF3B1"/>
    <w:rsid w:val="30B9097E"/>
    <w:rsid w:val="30C11BE0"/>
    <w:rsid w:val="30D4B755"/>
    <w:rsid w:val="30D55DBE"/>
    <w:rsid w:val="30D9BFC6"/>
    <w:rsid w:val="30DC8048"/>
    <w:rsid w:val="30E3760A"/>
    <w:rsid w:val="30F855CE"/>
    <w:rsid w:val="30F8B82A"/>
    <w:rsid w:val="31100FC7"/>
    <w:rsid w:val="3114E048"/>
    <w:rsid w:val="3131EE00"/>
    <w:rsid w:val="3132BAB7"/>
    <w:rsid w:val="313A01DF"/>
    <w:rsid w:val="31484C6F"/>
    <w:rsid w:val="31488F5B"/>
    <w:rsid w:val="314D8932"/>
    <w:rsid w:val="3164E8E7"/>
    <w:rsid w:val="316909AE"/>
    <w:rsid w:val="317E6CFD"/>
    <w:rsid w:val="319303C1"/>
    <w:rsid w:val="319AC0E0"/>
    <w:rsid w:val="31BCDD93"/>
    <w:rsid w:val="31F3E67F"/>
    <w:rsid w:val="31F9F950"/>
    <w:rsid w:val="31FDAFA2"/>
    <w:rsid w:val="32025C4F"/>
    <w:rsid w:val="32074C11"/>
    <w:rsid w:val="3208C23C"/>
    <w:rsid w:val="3227D328"/>
    <w:rsid w:val="323B7E6C"/>
    <w:rsid w:val="32414FDC"/>
    <w:rsid w:val="32432D4B"/>
    <w:rsid w:val="3251BCC1"/>
    <w:rsid w:val="3259FD15"/>
    <w:rsid w:val="32624B63"/>
    <w:rsid w:val="3264EF0D"/>
    <w:rsid w:val="326A583E"/>
    <w:rsid w:val="326F87C8"/>
    <w:rsid w:val="3273010D"/>
    <w:rsid w:val="32757304"/>
    <w:rsid w:val="3277B7AA"/>
    <w:rsid w:val="32857565"/>
    <w:rsid w:val="328C0FFC"/>
    <w:rsid w:val="32989D05"/>
    <w:rsid w:val="329F896F"/>
    <w:rsid w:val="32A5C31B"/>
    <w:rsid w:val="32BCC1C0"/>
    <w:rsid w:val="32C9F0A7"/>
    <w:rsid w:val="32D61C5F"/>
    <w:rsid w:val="32E5B6A9"/>
    <w:rsid w:val="32FF6737"/>
    <w:rsid w:val="32FFAB3F"/>
    <w:rsid w:val="330CB788"/>
    <w:rsid w:val="3314EA01"/>
    <w:rsid w:val="331C60DD"/>
    <w:rsid w:val="3320DCCB"/>
    <w:rsid w:val="332C0892"/>
    <w:rsid w:val="334D2EC0"/>
    <w:rsid w:val="3364BE32"/>
    <w:rsid w:val="338F7484"/>
    <w:rsid w:val="3398CFEF"/>
    <w:rsid w:val="339E7AD0"/>
    <w:rsid w:val="33D4F07D"/>
    <w:rsid w:val="34018132"/>
    <w:rsid w:val="3403DA17"/>
    <w:rsid w:val="3403F240"/>
    <w:rsid w:val="3416985F"/>
    <w:rsid w:val="3416C799"/>
    <w:rsid w:val="342095F9"/>
    <w:rsid w:val="342E0F54"/>
    <w:rsid w:val="346874C9"/>
    <w:rsid w:val="3484914B"/>
    <w:rsid w:val="3490A52A"/>
    <w:rsid w:val="34AB39DB"/>
    <w:rsid w:val="34C64612"/>
    <w:rsid w:val="34C7DA99"/>
    <w:rsid w:val="34CAE954"/>
    <w:rsid w:val="34CBB930"/>
    <w:rsid w:val="34CE39FD"/>
    <w:rsid w:val="34D454D5"/>
    <w:rsid w:val="34D8B11F"/>
    <w:rsid w:val="34E053E0"/>
    <w:rsid w:val="34E33138"/>
    <w:rsid w:val="34E66C09"/>
    <w:rsid w:val="3508BF57"/>
    <w:rsid w:val="350E06E0"/>
    <w:rsid w:val="35102512"/>
    <w:rsid w:val="3511A5F5"/>
    <w:rsid w:val="3540B576"/>
    <w:rsid w:val="35528165"/>
    <w:rsid w:val="355491FF"/>
    <w:rsid w:val="3565B10F"/>
    <w:rsid w:val="356F6EFC"/>
    <w:rsid w:val="35709A20"/>
    <w:rsid w:val="35762EA2"/>
    <w:rsid w:val="3583227F"/>
    <w:rsid w:val="358C01FF"/>
    <w:rsid w:val="358DDD24"/>
    <w:rsid w:val="358FA684"/>
    <w:rsid w:val="359F0A23"/>
    <w:rsid w:val="35B77BA8"/>
    <w:rsid w:val="35C3F0D9"/>
    <w:rsid w:val="35D1A1AB"/>
    <w:rsid w:val="35D77E73"/>
    <w:rsid w:val="35E16078"/>
    <w:rsid w:val="35E31D6F"/>
    <w:rsid w:val="35EC43A9"/>
    <w:rsid w:val="35F88682"/>
    <w:rsid w:val="3614813C"/>
    <w:rsid w:val="361EAB96"/>
    <w:rsid w:val="363E88F6"/>
    <w:rsid w:val="3648B30E"/>
    <w:rsid w:val="3648CF5F"/>
    <w:rsid w:val="3649AD74"/>
    <w:rsid w:val="36611F6A"/>
    <w:rsid w:val="3670C24A"/>
    <w:rsid w:val="3673C8D0"/>
    <w:rsid w:val="3684BA10"/>
    <w:rsid w:val="368C8411"/>
    <w:rsid w:val="3694657B"/>
    <w:rsid w:val="36A3F6DB"/>
    <w:rsid w:val="36C07F6B"/>
    <w:rsid w:val="36CC3659"/>
    <w:rsid w:val="36DC4333"/>
    <w:rsid w:val="36DC9C0E"/>
    <w:rsid w:val="36DCDF3B"/>
    <w:rsid w:val="36DE04C2"/>
    <w:rsid w:val="36E31134"/>
    <w:rsid w:val="36FC96F7"/>
    <w:rsid w:val="370023EE"/>
    <w:rsid w:val="37159F96"/>
    <w:rsid w:val="3729AD85"/>
    <w:rsid w:val="372D1EA3"/>
    <w:rsid w:val="3730E2E1"/>
    <w:rsid w:val="373F4979"/>
    <w:rsid w:val="376CF13D"/>
    <w:rsid w:val="37800AEB"/>
    <w:rsid w:val="37807FC6"/>
    <w:rsid w:val="37A30742"/>
    <w:rsid w:val="37ACCF61"/>
    <w:rsid w:val="37B7D965"/>
    <w:rsid w:val="37C0A181"/>
    <w:rsid w:val="37DA5957"/>
    <w:rsid w:val="37EB2A20"/>
    <w:rsid w:val="37FD68CB"/>
    <w:rsid w:val="37FF9D4C"/>
    <w:rsid w:val="38034BFC"/>
    <w:rsid w:val="380B7CC3"/>
    <w:rsid w:val="380EF1A3"/>
    <w:rsid w:val="381A779C"/>
    <w:rsid w:val="381E9D02"/>
    <w:rsid w:val="382F6A2B"/>
    <w:rsid w:val="383A47F5"/>
    <w:rsid w:val="383CE078"/>
    <w:rsid w:val="383FC838"/>
    <w:rsid w:val="3845A7A2"/>
    <w:rsid w:val="384BBD0F"/>
    <w:rsid w:val="3860847E"/>
    <w:rsid w:val="3867D5E6"/>
    <w:rsid w:val="387078F5"/>
    <w:rsid w:val="38A3C169"/>
    <w:rsid w:val="38AFCE9B"/>
    <w:rsid w:val="38B94F7E"/>
    <w:rsid w:val="38C5D091"/>
    <w:rsid w:val="38F81863"/>
    <w:rsid w:val="390FC46B"/>
    <w:rsid w:val="3910D701"/>
    <w:rsid w:val="391AC5D6"/>
    <w:rsid w:val="39240F3F"/>
    <w:rsid w:val="393415E6"/>
    <w:rsid w:val="393E3F1F"/>
    <w:rsid w:val="39429511"/>
    <w:rsid w:val="3942A542"/>
    <w:rsid w:val="394E6BAD"/>
    <w:rsid w:val="39516B5F"/>
    <w:rsid w:val="39557543"/>
    <w:rsid w:val="39683051"/>
    <w:rsid w:val="396A2FF5"/>
    <w:rsid w:val="396C9E82"/>
    <w:rsid w:val="396E7432"/>
    <w:rsid w:val="397629B8"/>
    <w:rsid w:val="397C254A"/>
    <w:rsid w:val="3998731B"/>
    <w:rsid w:val="39A7BACA"/>
    <w:rsid w:val="39B0E221"/>
    <w:rsid w:val="39BF89B0"/>
    <w:rsid w:val="39C709B0"/>
    <w:rsid w:val="39D1DE13"/>
    <w:rsid w:val="39E17803"/>
    <w:rsid w:val="39E2C7E1"/>
    <w:rsid w:val="39E39635"/>
    <w:rsid w:val="3A0DE296"/>
    <w:rsid w:val="3A23015B"/>
    <w:rsid w:val="3A2F92C3"/>
    <w:rsid w:val="3A32CD87"/>
    <w:rsid w:val="3A396259"/>
    <w:rsid w:val="3A3FCD9E"/>
    <w:rsid w:val="3A43ECAF"/>
    <w:rsid w:val="3A50ABFA"/>
    <w:rsid w:val="3A5625F5"/>
    <w:rsid w:val="3A56D895"/>
    <w:rsid w:val="3A5A241B"/>
    <w:rsid w:val="3A687F96"/>
    <w:rsid w:val="3A6E76F1"/>
    <w:rsid w:val="3A8099B9"/>
    <w:rsid w:val="3A818B40"/>
    <w:rsid w:val="3A8A2347"/>
    <w:rsid w:val="3A8F3DD6"/>
    <w:rsid w:val="3A8F583F"/>
    <w:rsid w:val="3AC26F87"/>
    <w:rsid w:val="3ACB138D"/>
    <w:rsid w:val="3AD56B86"/>
    <w:rsid w:val="3ADF977D"/>
    <w:rsid w:val="3AE7EFF8"/>
    <w:rsid w:val="3AF63258"/>
    <w:rsid w:val="3AFDF5E2"/>
    <w:rsid w:val="3B060056"/>
    <w:rsid w:val="3B0A417D"/>
    <w:rsid w:val="3B15920E"/>
    <w:rsid w:val="3B175207"/>
    <w:rsid w:val="3B24D256"/>
    <w:rsid w:val="3B2DE904"/>
    <w:rsid w:val="3B3671E8"/>
    <w:rsid w:val="3B481551"/>
    <w:rsid w:val="3B52BF59"/>
    <w:rsid w:val="3B5A6377"/>
    <w:rsid w:val="3B61024F"/>
    <w:rsid w:val="3B68752E"/>
    <w:rsid w:val="3B742386"/>
    <w:rsid w:val="3B774BC4"/>
    <w:rsid w:val="3B8062DA"/>
    <w:rsid w:val="3B8A6655"/>
    <w:rsid w:val="3BA3A210"/>
    <w:rsid w:val="3BA673C8"/>
    <w:rsid w:val="3BAA3D40"/>
    <w:rsid w:val="3BAC602C"/>
    <w:rsid w:val="3BBFD680"/>
    <w:rsid w:val="3BCBDB41"/>
    <w:rsid w:val="3BE2DB49"/>
    <w:rsid w:val="3BE7F445"/>
    <w:rsid w:val="3BF3AF13"/>
    <w:rsid w:val="3BF4BF33"/>
    <w:rsid w:val="3BFAC5B7"/>
    <w:rsid w:val="3BFB890F"/>
    <w:rsid w:val="3C06AEA7"/>
    <w:rsid w:val="3C0D7FC9"/>
    <w:rsid w:val="3C0F0CA9"/>
    <w:rsid w:val="3C149437"/>
    <w:rsid w:val="3C1C5A06"/>
    <w:rsid w:val="3C355C23"/>
    <w:rsid w:val="3C41C091"/>
    <w:rsid w:val="3C42639C"/>
    <w:rsid w:val="3C443B21"/>
    <w:rsid w:val="3C4AF2D3"/>
    <w:rsid w:val="3C57266F"/>
    <w:rsid w:val="3C61EB26"/>
    <w:rsid w:val="3C63E6C1"/>
    <w:rsid w:val="3C6EA61F"/>
    <w:rsid w:val="3C6F9C07"/>
    <w:rsid w:val="3C702A8D"/>
    <w:rsid w:val="3C763BC2"/>
    <w:rsid w:val="3C76913D"/>
    <w:rsid w:val="3CA4A86E"/>
    <w:rsid w:val="3CAAB124"/>
    <w:rsid w:val="3CAC417B"/>
    <w:rsid w:val="3CB3746B"/>
    <w:rsid w:val="3CB9CC38"/>
    <w:rsid w:val="3CC06904"/>
    <w:rsid w:val="3CD6BD1F"/>
    <w:rsid w:val="3CE3836C"/>
    <w:rsid w:val="3D0D1212"/>
    <w:rsid w:val="3D0EE8E8"/>
    <w:rsid w:val="3D13AB0A"/>
    <w:rsid w:val="3D18202B"/>
    <w:rsid w:val="3D234E8A"/>
    <w:rsid w:val="3D281145"/>
    <w:rsid w:val="3D29DB47"/>
    <w:rsid w:val="3D350362"/>
    <w:rsid w:val="3D3AEAD5"/>
    <w:rsid w:val="3D406D3B"/>
    <w:rsid w:val="3D4A41BA"/>
    <w:rsid w:val="3D4E8C80"/>
    <w:rsid w:val="3D571D30"/>
    <w:rsid w:val="3D58275C"/>
    <w:rsid w:val="3D5D6A71"/>
    <w:rsid w:val="3D64A212"/>
    <w:rsid w:val="3D679A55"/>
    <w:rsid w:val="3D6AF36E"/>
    <w:rsid w:val="3D6D4214"/>
    <w:rsid w:val="3D910A5B"/>
    <w:rsid w:val="3D975E65"/>
    <w:rsid w:val="3D9907A6"/>
    <w:rsid w:val="3D9E32C9"/>
    <w:rsid w:val="3DA8D6D5"/>
    <w:rsid w:val="3DB92CCB"/>
    <w:rsid w:val="3DF7274A"/>
    <w:rsid w:val="3E066404"/>
    <w:rsid w:val="3E071824"/>
    <w:rsid w:val="3E0E40F7"/>
    <w:rsid w:val="3E22433E"/>
    <w:rsid w:val="3E25DB29"/>
    <w:rsid w:val="3E2FDC58"/>
    <w:rsid w:val="3E378D39"/>
    <w:rsid w:val="3E3A8C65"/>
    <w:rsid w:val="3E3F8514"/>
    <w:rsid w:val="3E444223"/>
    <w:rsid w:val="3E4B46A5"/>
    <w:rsid w:val="3E5C5B1B"/>
    <w:rsid w:val="3E695B9D"/>
    <w:rsid w:val="3E6DE007"/>
    <w:rsid w:val="3E8D646F"/>
    <w:rsid w:val="3E8DAADB"/>
    <w:rsid w:val="3E97C7FA"/>
    <w:rsid w:val="3E9CE61D"/>
    <w:rsid w:val="3EA8E53C"/>
    <w:rsid w:val="3EAE012A"/>
    <w:rsid w:val="3EB00BC9"/>
    <w:rsid w:val="3EB413B9"/>
    <w:rsid w:val="3EB4ED30"/>
    <w:rsid w:val="3EB640BA"/>
    <w:rsid w:val="3EB7F5CC"/>
    <w:rsid w:val="3EBE7D2E"/>
    <w:rsid w:val="3ED627EC"/>
    <w:rsid w:val="3ED83F35"/>
    <w:rsid w:val="3EE3F954"/>
    <w:rsid w:val="3EF19251"/>
    <w:rsid w:val="3F0A3221"/>
    <w:rsid w:val="3F0ED3B1"/>
    <w:rsid w:val="3F0F1B41"/>
    <w:rsid w:val="3F0F4E72"/>
    <w:rsid w:val="3F127AFA"/>
    <w:rsid w:val="3F17176C"/>
    <w:rsid w:val="3F2EA08B"/>
    <w:rsid w:val="3F36EB68"/>
    <w:rsid w:val="3F3BD406"/>
    <w:rsid w:val="3F4A40B1"/>
    <w:rsid w:val="3F4AFA7B"/>
    <w:rsid w:val="3F4B54DF"/>
    <w:rsid w:val="3F50023A"/>
    <w:rsid w:val="3F524561"/>
    <w:rsid w:val="3F695E68"/>
    <w:rsid w:val="3F6A2204"/>
    <w:rsid w:val="3F83CDFA"/>
    <w:rsid w:val="3F851091"/>
    <w:rsid w:val="3F89B468"/>
    <w:rsid w:val="3F8F09CF"/>
    <w:rsid w:val="3FA7177D"/>
    <w:rsid w:val="3FB3D7EE"/>
    <w:rsid w:val="3FBCCE70"/>
    <w:rsid w:val="3FC776AE"/>
    <w:rsid w:val="3FC79E18"/>
    <w:rsid w:val="3FECFF57"/>
    <w:rsid w:val="40015674"/>
    <w:rsid w:val="400B8EAA"/>
    <w:rsid w:val="4010B22D"/>
    <w:rsid w:val="4022E5AB"/>
    <w:rsid w:val="402BF59A"/>
    <w:rsid w:val="402EADC5"/>
    <w:rsid w:val="40307A1C"/>
    <w:rsid w:val="404571DD"/>
    <w:rsid w:val="404FFD1E"/>
    <w:rsid w:val="40598E38"/>
    <w:rsid w:val="405E42B6"/>
    <w:rsid w:val="406D47C1"/>
    <w:rsid w:val="407AB2D5"/>
    <w:rsid w:val="408EED14"/>
    <w:rsid w:val="408F3298"/>
    <w:rsid w:val="40A9D5B4"/>
    <w:rsid w:val="40B6EFDC"/>
    <w:rsid w:val="40D92E2F"/>
    <w:rsid w:val="40FB84AC"/>
    <w:rsid w:val="40FCBBAC"/>
    <w:rsid w:val="40FF4268"/>
    <w:rsid w:val="4107F17D"/>
    <w:rsid w:val="41083963"/>
    <w:rsid w:val="410A27C0"/>
    <w:rsid w:val="4118C402"/>
    <w:rsid w:val="412756F1"/>
    <w:rsid w:val="412ED31D"/>
    <w:rsid w:val="4130BC2B"/>
    <w:rsid w:val="413427B3"/>
    <w:rsid w:val="41387B9D"/>
    <w:rsid w:val="413AC1C7"/>
    <w:rsid w:val="413F7637"/>
    <w:rsid w:val="4148258B"/>
    <w:rsid w:val="41508AEC"/>
    <w:rsid w:val="41558E91"/>
    <w:rsid w:val="4156688E"/>
    <w:rsid w:val="415EC755"/>
    <w:rsid w:val="41672520"/>
    <w:rsid w:val="41782407"/>
    <w:rsid w:val="4178F3FE"/>
    <w:rsid w:val="417C2BFB"/>
    <w:rsid w:val="417E3FC7"/>
    <w:rsid w:val="41846898"/>
    <w:rsid w:val="4185DC50"/>
    <w:rsid w:val="419DC858"/>
    <w:rsid w:val="41AB5B1A"/>
    <w:rsid w:val="41B25060"/>
    <w:rsid w:val="41C0FDA5"/>
    <w:rsid w:val="41C3D23F"/>
    <w:rsid w:val="41C5039C"/>
    <w:rsid w:val="41D16708"/>
    <w:rsid w:val="41D60D53"/>
    <w:rsid w:val="41DAB9EA"/>
    <w:rsid w:val="41E641F8"/>
    <w:rsid w:val="421F711F"/>
    <w:rsid w:val="42250A3D"/>
    <w:rsid w:val="422EE243"/>
    <w:rsid w:val="4230E37A"/>
    <w:rsid w:val="4232FBAF"/>
    <w:rsid w:val="4236BC93"/>
    <w:rsid w:val="423AF41C"/>
    <w:rsid w:val="42417F11"/>
    <w:rsid w:val="424A05C9"/>
    <w:rsid w:val="424FA5C9"/>
    <w:rsid w:val="42604CEC"/>
    <w:rsid w:val="4269D26A"/>
    <w:rsid w:val="427CA53E"/>
    <w:rsid w:val="427E28CB"/>
    <w:rsid w:val="42832256"/>
    <w:rsid w:val="428C7208"/>
    <w:rsid w:val="429254FF"/>
    <w:rsid w:val="4299FF35"/>
    <w:rsid w:val="42A2DA98"/>
    <w:rsid w:val="42A3228D"/>
    <w:rsid w:val="42B72C67"/>
    <w:rsid w:val="42C218F8"/>
    <w:rsid w:val="42C8D290"/>
    <w:rsid w:val="42D10840"/>
    <w:rsid w:val="42D34C9E"/>
    <w:rsid w:val="42D420C8"/>
    <w:rsid w:val="42DCDCDF"/>
    <w:rsid w:val="42E435E3"/>
    <w:rsid w:val="42E75BC5"/>
    <w:rsid w:val="42FA97B6"/>
    <w:rsid w:val="4300CA4B"/>
    <w:rsid w:val="4301BC3C"/>
    <w:rsid w:val="430C82EA"/>
    <w:rsid w:val="432D5E14"/>
    <w:rsid w:val="43331D4A"/>
    <w:rsid w:val="433A006C"/>
    <w:rsid w:val="433DCAF5"/>
    <w:rsid w:val="434791C8"/>
    <w:rsid w:val="4348FFDE"/>
    <w:rsid w:val="434BF04B"/>
    <w:rsid w:val="434DE37B"/>
    <w:rsid w:val="43578812"/>
    <w:rsid w:val="436C9E87"/>
    <w:rsid w:val="438C2C30"/>
    <w:rsid w:val="438FC682"/>
    <w:rsid w:val="439588FF"/>
    <w:rsid w:val="439669E6"/>
    <w:rsid w:val="439D348D"/>
    <w:rsid w:val="43AE68EB"/>
    <w:rsid w:val="43B8E27A"/>
    <w:rsid w:val="43C61FC8"/>
    <w:rsid w:val="43DE56F9"/>
    <w:rsid w:val="43E3BF4B"/>
    <w:rsid w:val="43E79284"/>
    <w:rsid w:val="43ED7297"/>
    <w:rsid w:val="4400F303"/>
    <w:rsid w:val="442053E5"/>
    <w:rsid w:val="44321DD4"/>
    <w:rsid w:val="4432589D"/>
    <w:rsid w:val="443F7990"/>
    <w:rsid w:val="445027A4"/>
    <w:rsid w:val="4455C429"/>
    <w:rsid w:val="445B81CE"/>
    <w:rsid w:val="4461B6DF"/>
    <w:rsid w:val="4466457F"/>
    <w:rsid w:val="4472A3AB"/>
    <w:rsid w:val="448C83A0"/>
    <w:rsid w:val="44944F05"/>
    <w:rsid w:val="449B2AD8"/>
    <w:rsid w:val="44A698F6"/>
    <w:rsid w:val="44AC606A"/>
    <w:rsid w:val="44B0F942"/>
    <w:rsid w:val="44C76AC4"/>
    <w:rsid w:val="44D452D3"/>
    <w:rsid w:val="44D82475"/>
    <w:rsid w:val="44E090BB"/>
    <w:rsid w:val="44EC251A"/>
    <w:rsid w:val="450F4B58"/>
    <w:rsid w:val="451A440C"/>
    <w:rsid w:val="451CA4F3"/>
    <w:rsid w:val="451E9902"/>
    <w:rsid w:val="4539EC26"/>
    <w:rsid w:val="454AE2C5"/>
    <w:rsid w:val="454D8BCD"/>
    <w:rsid w:val="4562AB20"/>
    <w:rsid w:val="45830694"/>
    <w:rsid w:val="45A6DA87"/>
    <w:rsid w:val="45BB62E3"/>
    <w:rsid w:val="45CF6399"/>
    <w:rsid w:val="45E1FD8C"/>
    <w:rsid w:val="45E31E1E"/>
    <w:rsid w:val="45E728FB"/>
    <w:rsid w:val="45F263AC"/>
    <w:rsid w:val="45F7B278"/>
    <w:rsid w:val="45F89980"/>
    <w:rsid w:val="45FE62AD"/>
    <w:rsid w:val="46083173"/>
    <w:rsid w:val="461E0A04"/>
    <w:rsid w:val="46294C7A"/>
    <w:rsid w:val="463401D8"/>
    <w:rsid w:val="4643C9CD"/>
    <w:rsid w:val="4651204F"/>
    <w:rsid w:val="46549757"/>
    <w:rsid w:val="46592A09"/>
    <w:rsid w:val="46764338"/>
    <w:rsid w:val="467B7A14"/>
    <w:rsid w:val="4689075D"/>
    <w:rsid w:val="468FF499"/>
    <w:rsid w:val="469DEF49"/>
    <w:rsid w:val="46A1EDB6"/>
    <w:rsid w:val="46BB515E"/>
    <w:rsid w:val="46C255D4"/>
    <w:rsid w:val="46C7E891"/>
    <w:rsid w:val="46CC7371"/>
    <w:rsid w:val="46EE9622"/>
    <w:rsid w:val="46EFC0F1"/>
    <w:rsid w:val="46F03B3C"/>
    <w:rsid w:val="46F9A5E2"/>
    <w:rsid w:val="46FB5445"/>
    <w:rsid w:val="4704B01D"/>
    <w:rsid w:val="47203C93"/>
    <w:rsid w:val="4737E487"/>
    <w:rsid w:val="4738A4F0"/>
    <w:rsid w:val="4773FCC2"/>
    <w:rsid w:val="4775AC5E"/>
    <w:rsid w:val="47B209C3"/>
    <w:rsid w:val="47B987A0"/>
    <w:rsid w:val="47D21921"/>
    <w:rsid w:val="47E162EB"/>
    <w:rsid w:val="47FE3B31"/>
    <w:rsid w:val="48009551"/>
    <w:rsid w:val="4810F51C"/>
    <w:rsid w:val="481AF87A"/>
    <w:rsid w:val="48365403"/>
    <w:rsid w:val="483DBE17"/>
    <w:rsid w:val="4842E68A"/>
    <w:rsid w:val="48454790"/>
    <w:rsid w:val="48486B85"/>
    <w:rsid w:val="484D3368"/>
    <w:rsid w:val="484D8315"/>
    <w:rsid w:val="48564C9E"/>
    <w:rsid w:val="48651E31"/>
    <w:rsid w:val="487B6B25"/>
    <w:rsid w:val="48828F79"/>
    <w:rsid w:val="48908B09"/>
    <w:rsid w:val="48972C2A"/>
    <w:rsid w:val="489955DA"/>
    <w:rsid w:val="489BD4B3"/>
    <w:rsid w:val="48A7F97D"/>
    <w:rsid w:val="48AA6104"/>
    <w:rsid w:val="48AEECEC"/>
    <w:rsid w:val="48BB1B43"/>
    <w:rsid w:val="48C3E84E"/>
    <w:rsid w:val="48CFCE62"/>
    <w:rsid w:val="48D6D150"/>
    <w:rsid w:val="48E04BCE"/>
    <w:rsid w:val="49030945"/>
    <w:rsid w:val="49068637"/>
    <w:rsid w:val="491A8607"/>
    <w:rsid w:val="49235F4E"/>
    <w:rsid w:val="492E74C9"/>
    <w:rsid w:val="4930D45A"/>
    <w:rsid w:val="493990E0"/>
    <w:rsid w:val="494782D3"/>
    <w:rsid w:val="4950E704"/>
    <w:rsid w:val="4959F405"/>
    <w:rsid w:val="4973D8D6"/>
    <w:rsid w:val="49764DBE"/>
    <w:rsid w:val="4983CA2E"/>
    <w:rsid w:val="498F8376"/>
    <w:rsid w:val="499E2B38"/>
    <w:rsid w:val="49A24E15"/>
    <w:rsid w:val="49A61A1E"/>
    <w:rsid w:val="49AB19B6"/>
    <w:rsid w:val="49AC0525"/>
    <w:rsid w:val="49C735E4"/>
    <w:rsid w:val="49C7E526"/>
    <w:rsid w:val="49CAD750"/>
    <w:rsid w:val="49D5FCA0"/>
    <w:rsid w:val="49D7BB15"/>
    <w:rsid w:val="49F1E709"/>
    <w:rsid w:val="49FEE966"/>
    <w:rsid w:val="4A21397A"/>
    <w:rsid w:val="4A42AC05"/>
    <w:rsid w:val="4A457220"/>
    <w:rsid w:val="4A622114"/>
    <w:rsid w:val="4A638D89"/>
    <w:rsid w:val="4A716812"/>
    <w:rsid w:val="4A76787A"/>
    <w:rsid w:val="4A8E0384"/>
    <w:rsid w:val="4AA0EDCA"/>
    <w:rsid w:val="4AC06FA7"/>
    <w:rsid w:val="4AC48562"/>
    <w:rsid w:val="4AC9C61C"/>
    <w:rsid w:val="4AE15EFA"/>
    <w:rsid w:val="4AE35334"/>
    <w:rsid w:val="4AE94CD1"/>
    <w:rsid w:val="4B0867C7"/>
    <w:rsid w:val="4B17D4A7"/>
    <w:rsid w:val="4B24F619"/>
    <w:rsid w:val="4B289716"/>
    <w:rsid w:val="4B299517"/>
    <w:rsid w:val="4B2C0CF6"/>
    <w:rsid w:val="4B2CD0E2"/>
    <w:rsid w:val="4B39371F"/>
    <w:rsid w:val="4B3B0CD0"/>
    <w:rsid w:val="4B44AC2B"/>
    <w:rsid w:val="4B5D817A"/>
    <w:rsid w:val="4B61A70A"/>
    <w:rsid w:val="4B81F72E"/>
    <w:rsid w:val="4B893C51"/>
    <w:rsid w:val="4B89ABB7"/>
    <w:rsid w:val="4B8AB05E"/>
    <w:rsid w:val="4B995E36"/>
    <w:rsid w:val="4B9C51B5"/>
    <w:rsid w:val="4BACA327"/>
    <w:rsid w:val="4BCA63D0"/>
    <w:rsid w:val="4BCC588D"/>
    <w:rsid w:val="4BCC6CAB"/>
    <w:rsid w:val="4BCECCEC"/>
    <w:rsid w:val="4BD0590D"/>
    <w:rsid w:val="4BF969FA"/>
    <w:rsid w:val="4BFBE7E5"/>
    <w:rsid w:val="4C109D33"/>
    <w:rsid w:val="4C10F878"/>
    <w:rsid w:val="4C1DBD53"/>
    <w:rsid w:val="4C25B3B3"/>
    <w:rsid w:val="4C2E89C8"/>
    <w:rsid w:val="4C44185F"/>
    <w:rsid w:val="4C541635"/>
    <w:rsid w:val="4C64A01E"/>
    <w:rsid w:val="4C7951C7"/>
    <w:rsid w:val="4C79C151"/>
    <w:rsid w:val="4CAEAF38"/>
    <w:rsid w:val="4CB039CC"/>
    <w:rsid w:val="4CB1CCC1"/>
    <w:rsid w:val="4CD38775"/>
    <w:rsid w:val="4CDF64B8"/>
    <w:rsid w:val="4CE7D90D"/>
    <w:rsid w:val="4CEDDD08"/>
    <w:rsid w:val="4CF67275"/>
    <w:rsid w:val="4D062D44"/>
    <w:rsid w:val="4D0A61F0"/>
    <w:rsid w:val="4D12E0C9"/>
    <w:rsid w:val="4D13D1DB"/>
    <w:rsid w:val="4D1419AF"/>
    <w:rsid w:val="4D250CB2"/>
    <w:rsid w:val="4D27C34B"/>
    <w:rsid w:val="4D2F0B85"/>
    <w:rsid w:val="4D31986D"/>
    <w:rsid w:val="4D4500B8"/>
    <w:rsid w:val="4D59AB27"/>
    <w:rsid w:val="4D6B4F61"/>
    <w:rsid w:val="4DAD0F02"/>
    <w:rsid w:val="4DBF0339"/>
    <w:rsid w:val="4DC0AF63"/>
    <w:rsid w:val="4DC9C942"/>
    <w:rsid w:val="4DFED9DA"/>
    <w:rsid w:val="4E05DE56"/>
    <w:rsid w:val="4E288FAC"/>
    <w:rsid w:val="4E37A97D"/>
    <w:rsid w:val="4E5E98DE"/>
    <w:rsid w:val="4E63D175"/>
    <w:rsid w:val="4EA0021A"/>
    <w:rsid w:val="4EA1FDA5"/>
    <w:rsid w:val="4EAAE0B7"/>
    <w:rsid w:val="4EADC005"/>
    <w:rsid w:val="4EB0009C"/>
    <w:rsid w:val="4EC065F0"/>
    <w:rsid w:val="4ECD68CE"/>
    <w:rsid w:val="4ECE5F0C"/>
    <w:rsid w:val="4ED1B12D"/>
    <w:rsid w:val="4ED5DB50"/>
    <w:rsid w:val="4EDBDDE1"/>
    <w:rsid w:val="4EE78941"/>
    <w:rsid w:val="4EF274FF"/>
    <w:rsid w:val="4EF557EF"/>
    <w:rsid w:val="4F1C40C8"/>
    <w:rsid w:val="4F1E45B8"/>
    <w:rsid w:val="4F1E4BAA"/>
    <w:rsid w:val="4F1F2B15"/>
    <w:rsid w:val="4F2AB262"/>
    <w:rsid w:val="4F3505B2"/>
    <w:rsid w:val="4F3FE725"/>
    <w:rsid w:val="4F691C89"/>
    <w:rsid w:val="4F6BE4BA"/>
    <w:rsid w:val="4F79EA61"/>
    <w:rsid w:val="4F7BDC4C"/>
    <w:rsid w:val="4F8CF5E3"/>
    <w:rsid w:val="4FA9BC1A"/>
    <w:rsid w:val="4FAAAA38"/>
    <w:rsid w:val="4FB9885A"/>
    <w:rsid w:val="4FC5B339"/>
    <w:rsid w:val="4FD2A712"/>
    <w:rsid w:val="4FD67EC8"/>
    <w:rsid w:val="4FE08AA4"/>
    <w:rsid w:val="50028BAB"/>
    <w:rsid w:val="502FA79F"/>
    <w:rsid w:val="504B4219"/>
    <w:rsid w:val="504E0646"/>
    <w:rsid w:val="50512C60"/>
    <w:rsid w:val="50515D77"/>
    <w:rsid w:val="505A14CD"/>
    <w:rsid w:val="505C5B1E"/>
    <w:rsid w:val="505E4949"/>
    <w:rsid w:val="508530AD"/>
    <w:rsid w:val="509056C9"/>
    <w:rsid w:val="509C2AE8"/>
    <w:rsid w:val="509D1A6B"/>
    <w:rsid w:val="509E683E"/>
    <w:rsid w:val="50A3F616"/>
    <w:rsid w:val="50A58D49"/>
    <w:rsid w:val="50A6600A"/>
    <w:rsid w:val="50BD2B02"/>
    <w:rsid w:val="50C5832F"/>
    <w:rsid w:val="50C9AABD"/>
    <w:rsid w:val="50CBFD42"/>
    <w:rsid w:val="50CF8B5B"/>
    <w:rsid w:val="50D5D0F7"/>
    <w:rsid w:val="50EBC588"/>
    <w:rsid w:val="50F7B348"/>
    <w:rsid w:val="50F9A58E"/>
    <w:rsid w:val="50FDA527"/>
    <w:rsid w:val="5104ECEA"/>
    <w:rsid w:val="510CD9C8"/>
    <w:rsid w:val="51228294"/>
    <w:rsid w:val="51271DD8"/>
    <w:rsid w:val="5130BBBF"/>
    <w:rsid w:val="513A1671"/>
    <w:rsid w:val="515321E3"/>
    <w:rsid w:val="51538C9A"/>
    <w:rsid w:val="51821697"/>
    <w:rsid w:val="518671C9"/>
    <w:rsid w:val="5187596A"/>
    <w:rsid w:val="51931A2D"/>
    <w:rsid w:val="51C6DE9D"/>
    <w:rsid w:val="51DE33D9"/>
    <w:rsid w:val="520CA900"/>
    <w:rsid w:val="5212764E"/>
    <w:rsid w:val="521BABA7"/>
    <w:rsid w:val="523C73A1"/>
    <w:rsid w:val="523E0E70"/>
    <w:rsid w:val="5258E2BB"/>
    <w:rsid w:val="525FDDD5"/>
    <w:rsid w:val="5268EC76"/>
    <w:rsid w:val="52898832"/>
    <w:rsid w:val="52AAE01B"/>
    <w:rsid w:val="52AC4ED3"/>
    <w:rsid w:val="52C811B7"/>
    <w:rsid w:val="52D4D6E2"/>
    <w:rsid w:val="52DE4203"/>
    <w:rsid w:val="52E1B453"/>
    <w:rsid w:val="52E427F1"/>
    <w:rsid w:val="53012E61"/>
    <w:rsid w:val="53020756"/>
    <w:rsid w:val="5303C0FF"/>
    <w:rsid w:val="530B7965"/>
    <w:rsid w:val="53132726"/>
    <w:rsid w:val="5316F64D"/>
    <w:rsid w:val="53235216"/>
    <w:rsid w:val="532775C9"/>
    <w:rsid w:val="5329E3DD"/>
    <w:rsid w:val="533018B7"/>
    <w:rsid w:val="53310A5E"/>
    <w:rsid w:val="5333F757"/>
    <w:rsid w:val="533444CC"/>
    <w:rsid w:val="533D5C61"/>
    <w:rsid w:val="534C6D55"/>
    <w:rsid w:val="534F24CF"/>
    <w:rsid w:val="537516BE"/>
    <w:rsid w:val="539137EF"/>
    <w:rsid w:val="53978F56"/>
    <w:rsid w:val="53BB03E5"/>
    <w:rsid w:val="53BBD848"/>
    <w:rsid w:val="53C4F2A2"/>
    <w:rsid w:val="53C8ECAB"/>
    <w:rsid w:val="53DB6AFA"/>
    <w:rsid w:val="53E2A91E"/>
    <w:rsid w:val="53E39B73"/>
    <w:rsid w:val="53E8AED1"/>
    <w:rsid w:val="53FB19DE"/>
    <w:rsid w:val="53FC082C"/>
    <w:rsid w:val="54027E55"/>
    <w:rsid w:val="5413837A"/>
    <w:rsid w:val="54138644"/>
    <w:rsid w:val="541BA5DB"/>
    <w:rsid w:val="54206DED"/>
    <w:rsid w:val="542C6D45"/>
    <w:rsid w:val="542E387C"/>
    <w:rsid w:val="54354DAC"/>
    <w:rsid w:val="543889E0"/>
    <w:rsid w:val="543CBE83"/>
    <w:rsid w:val="543E62DF"/>
    <w:rsid w:val="543FBAE5"/>
    <w:rsid w:val="54406049"/>
    <w:rsid w:val="54434E44"/>
    <w:rsid w:val="5451B681"/>
    <w:rsid w:val="545ADC44"/>
    <w:rsid w:val="54603ED0"/>
    <w:rsid w:val="54699963"/>
    <w:rsid w:val="548E562B"/>
    <w:rsid w:val="549F0F98"/>
    <w:rsid w:val="54A61835"/>
    <w:rsid w:val="54A6DE43"/>
    <w:rsid w:val="54B8134F"/>
    <w:rsid w:val="54BAABFC"/>
    <w:rsid w:val="54CB4183"/>
    <w:rsid w:val="54D3C5E5"/>
    <w:rsid w:val="54EB1ADB"/>
    <w:rsid w:val="55046C9C"/>
    <w:rsid w:val="550FC2A2"/>
    <w:rsid w:val="55224B67"/>
    <w:rsid w:val="55340950"/>
    <w:rsid w:val="553CF471"/>
    <w:rsid w:val="553D5E9D"/>
    <w:rsid w:val="553E01A3"/>
    <w:rsid w:val="553F7973"/>
    <w:rsid w:val="554266D5"/>
    <w:rsid w:val="55482E02"/>
    <w:rsid w:val="554EB3F5"/>
    <w:rsid w:val="555C58B8"/>
    <w:rsid w:val="555F6F48"/>
    <w:rsid w:val="5572CEF6"/>
    <w:rsid w:val="5587E8B0"/>
    <w:rsid w:val="558C18C6"/>
    <w:rsid w:val="5593AF53"/>
    <w:rsid w:val="55A67D89"/>
    <w:rsid w:val="55AC9A4B"/>
    <w:rsid w:val="55AF56A5"/>
    <w:rsid w:val="55B3A307"/>
    <w:rsid w:val="55B69C8F"/>
    <w:rsid w:val="55C5A3CA"/>
    <w:rsid w:val="55D1D248"/>
    <w:rsid w:val="55DC8FB8"/>
    <w:rsid w:val="55E2241A"/>
    <w:rsid w:val="55E66C7F"/>
    <w:rsid w:val="55E8C0DA"/>
    <w:rsid w:val="560A70A8"/>
    <w:rsid w:val="561618D4"/>
    <w:rsid w:val="561ADB12"/>
    <w:rsid w:val="563B42B6"/>
    <w:rsid w:val="563F3C9A"/>
    <w:rsid w:val="56611855"/>
    <w:rsid w:val="566711E4"/>
    <w:rsid w:val="566CFC09"/>
    <w:rsid w:val="566DDBF8"/>
    <w:rsid w:val="5681F736"/>
    <w:rsid w:val="568D937A"/>
    <w:rsid w:val="56992B6C"/>
    <w:rsid w:val="56A7094D"/>
    <w:rsid w:val="56B13A06"/>
    <w:rsid w:val="56B4271A"/>
    <w:rsid w:val="56BBB1C5"/>
    <w:rsid w:val="56CE7F15"/>
    <w:rsid w:val="56D05BEC"/>
    <w:rsid w:val="56D236C2"/>
    <w:rsid w:val="56DB49D4"/>
    <w:rsid w:val="56E6F6FD"/>
    <w:rsid w:val="56EA3EE1"/>
    <w:rsid w:val="56EF09B3"/>
    <w:rsid w:val="56F11504"/>
    <w:rsid w:val="56F13162"/>
    <w:rsid w:val="57046BBF"/>
    <w:rsid w:val="570646C5"/>
    <w:rsid w:val="571CCE54"/>
    <w:rsid w:val="57291CB3"/>
    <w:rsid w:val="5729296D"/>
    <w:rsid w:val="573A1EEB"/>
    <w:rsid w:val="573CD916"/>
    <w:rsid w:val="573F5375"/>
    <w:rsid w:val="5760088B"/>
    <w:rsid w:val="576EC10C"/>
    <w:rsid w:val="5783488C"/>
    <w:rsid w:val="579021C5"/>
    <w:rsid w:val="57A175B7"/>
    <w:rsid w:val="57B43917"/>
    <w:rsid w:val="57BE779C"/>
    <w:rsid w:val="57CBD0DA"/>
    <w:rsid w:val="57D2B7AE"/>
    <w:rsid w:val="57E77D69"/>
    <w:rsid w:val="5800F408"/>
    <w:rsid w:val="5810C514"/>
    <w:rsid w:val="5813B509"/>
    <w:rsid w:val="582B0466"/>
    <w:rsid w:val="5844C659"/>
    <w:rsid w:val="58479527"/>
    <w:rsid w:val="584BAE4D"/>
    <w:rsid w:val="5867E4D8"/>
    <w:rsid w:val="58693E03"/>
    <w:rsid w:val="58710902"/>
    <w:rsid w:val="58940BD9"/>
    <w:rsid w:val="58943D29"/>
    <w:rsid w:val="58B26D2B"/>
    <w:rsid w:val="58B32CBB"/>
    <w:rsid w:val="58B66872"/>
    <w:rsid w:val="58BC3AF5"/>
    <w:rsid w:val="58C11E02"/>
    <w:rsid w:val="58D2AC2E"/>
    <w:rsid w:val="58DD350B"/>
    <w:rsid w:val="58E14AC0"/>
    <w:rsid w:val="58E30F0D"/>
    <w:rsid w:val="58FFEFC2"/>
    <w:rsid w:val="59001056"/>
    <w:rsid w:val="5908F243"/>
    <w:rsid w:val="591004DC"/>
    <w:rsid w:val="592A80DE"/>
    <w:rsid w:val="593AA9D7"/>
    <w:rsid w:val="593B23D9"/>
    <w:rsid w:val="593D5B5B"/>
    <w:rsid w:val="594DF575"/>
    <w:rsid w:val="594FE996"/>
    <w:rsid w:val="59562170"/>
    <w:rsid w:val="5959A7BD"/>
    <w:rsid w:val="59610A22"/>
    <w:rsid w:val="59687A7B"/>
    <w:rsid w:val="596B4675"/>
    <w:rsid w:val="59718761"/>
    <w:rsid w:val="5981032C"/>
    <w:rsid w:val="59826D4A"/>
    <w:rsid w:val="5988B955"/>
    <w:rsid w:val="598A4095"/>
    <w:rsid w:val="598CECDC"/>
    <w:rsid w:val="599BAD20"/>
    <w:rsid w:val="59B69B35"/>
    <w:rsid w:val="59BF268C"/>
    <w:rsid w:val="59E6064B"/>
    <w:rsid w:val="5A0C4240"/>
    <w:rsid w:val="5A0D7779"/>
    <w:rsid w:val="5A16C9FC"/>
    <w:rsid w:val="5A1B3BBD"/>
    <w:rsid w:val="5A248233"/>
    <w:rsid w:val="5A2E8603"/>
    <w:rsid w:val="5A41C7C6"/>
    <w:rsid w:val="5A6A6EB4"/>
    <w:rsid w:val="5A6E0943"/>
    <w:rsid w:val="5A9175E1"/>
    <w:rsid w:val="5A93DE48"/>
    <w:rsid w:val="5AA0DBE4"/>
    <w:rsid w:val="5AA4C2A4"/>
    <w:rsid w:val="5ABB7BCA"/>
    <w:rsid w:val="5ADCD8C0"/>
    <w:rsid w:val="5AF1015D"/>
    <w:rsid w:val="5AF29EA6"/>
    <w:rsid w:val="5B08AA40"/>
    <w:rsid w:val="5B0D7626"/>
    <w:rsid w:val="5B13AC0E"/>
    <w:rsid w:val="5B15C6C9"/>
    <w:rsid w:val="5B169A00"/>
    <w:rsid w:val="5B29ED80"/>
    <w:rsid w:val="5B34EA98"/>
    <w:rsid w:val="5B46AFC8"/>
    <w:rsid w:val="5B473617"/>
    <w:rsid w:val="5B50883B"/>
    <w:rsid w:val="5B663D9C"/>
    <w:rsid w:val="5B6A32F6"/>
    <w:rsid w:val="5B6A9C4A"/>
    <w:rsid w:val="5B75EFAC"/>
    <w:rsid w:val="5B77CA31"/>
    <w:rsid w:val="5B862668"/>
    <w:rsid w:val="5B8826C7"/>
    <w:rsid w:val="5B930D98"/>
    <w:rsid w:val="5B9A612F"/>
    <w:rsid w:val="5BA71B13"/>
    <w:rsid w:val="5BAC1EC1"/>
    <w:rsid w:val="5BBA2A36"/>
    <w:rsid w:val="5BBD9985"/>
    <w:rsid w:val="5BBFF66A"/>
    <w:rsid w:val="5BDE1E74"/>
    <w:rsid w:val="5BE19BA2"/>
    <w:rsid w:val="5BE6F048"/>
    <w:rsid w:val="5BF322AB"/>
    <w:rsid w:val="5BFCD316"/>
    <w:rsid w:val="5BFDFC75"/>
    <w:rsid w:val="5C047D8D"/>
    <w:rsid w:val="5C0AA2C8"/>
    <w:rsid w:val="5C1832B6"/>
    <w:rsid w:val="5C1C5C70"/>
    <w:rsid w:val="5C3D3154"/>
    <w:rsid w:val="5C41C371"/>
    <w:rsid w:val="5C51B136"/>
    <w:rsid w:val="5C545EDC"/>
    <w:rsid w:val="5C6CAAC2"/>
    <w:rsid w:val="5C6CEAE0"/>
    <w:rsid w:val="5C8A3B69"/>
    <w:rsid w:val="5C9801BD"/>
    <w:rsid w:val="5CA00CBE"/>
    <w:rsid w:val="5CB12A1A"/>
    <w:rsid w:val="5CDED7CA"/>
    <w:rsid w:val="5CDF5D3F"/>
    <w:rsid w:val="5D0CA0CB"/>
    <w:rsid w:val="5D18176B"/>
    <w:rsid w:val="5D198D84"/>
    <w:rsid w:val="5D1CB0CB"/>
    <w:rsid w:val="5D1D1B57"/>
    <w:rsid w:val="5D2A3E5E"/>
    <w:rsid w:val="5D302CB3"/>
    <w:rsid w:val="5D44F458"/>
    <w:rsid w:val="5D6CD76D"/>
    <w:rsid w:val="5D7670A5"/>
    <w:rsid w:val="5D76D859"/>
    <w:rsid w:val="5D7F6E3B"/>
    <w:rsid w:val="5D889A5B"/>
    <w:rsid w:val="5DA0FB83"/>
    <w:rsid w:val="5DA4B1F7"/>
    <w:rsid w:val="5DAC861A"/>
    <w:rsid w:val="5DB2E59C"/>
    <w:rsid w:val="5DB5657A"/>
    <w:rsid w:val="5DD141CB"/>
    <w:rsid w:val="5DD73ED2"/>
    <w:rsid w:val="5DDCE42D"/>
    <w:rsid w:val="5DF2D7A6"/>
    <w:rsid w:val="5E008D0D"/>
    <w:rsid w:val="5E0C7042"/>
    <w:rsid w:val="5E3221E6"/>
    <w:rsid w:val="5E32DE28"/>
    <w:rsid w:val="5E4288B9"/>
    <w:rsid w:val="5E46DA74"/>
    <w:rsid w:val="5E4CC578"/>
    <w:rsid w:val="5E587B44"/>
    <w:rsid w:val="5E5A2581"/>
    <w:rsid w:val="5E5B5BAD"/>
    <w:rsid w:val="5E7AA82B"/>
    <w:rsid w:val="5E7C74A9"/>
    <w:rsid w:val="5E7EBDAF"/>
    <w:rsid w:val="5E924B3E"/>
    <w:rsid w:val="5E93F2C2"/>
    <w:rsid w:val="5E99ED54"/>
    <w:rsid w:val="5E9EF02E"/>
    <w:rsid w:val="5EA50DED"/>
    <w:rsid w:val="5EB6836D"/>
    <w:rsid w:val="5EB8D1D4"/>
    <w:rsid w:val="5EBA97DA"/>
    <w:rsid w:val="5EC5C606"/>
    <w:rsid w:val="5ECDFB60"/>
    <w:rsid w:val="5EDB0B3B"/>
    <w:rsid w:val="5EDD13D4"/>
    <w:rsid w:val="5EE7F539"/>
    <w:rsid w:val="5EE86B85"/>
    <w:rsid w:val="5EED3C19"/>
    <w:rsid w:val="5EF297A4"/>
    <w:rsid w:val="5EF399E2"/>
    <w:rsid w:val="5EFFCB7B"/>
    <w:rsid w:val="5F07BD05"/>
    <w:rsid w:val="5F0B1255"/>
    <w:rsid w:val="5F199568"/>
    <w:rsid w:val="5F1D8D64"/>
    <w:rsid w:val="5F1E10A3"/>
    <w:rsid w:val="5F207FF2"/>
    <w:rsid w:val="5F35C0D8"/>
    <w:rsid w:val="5F4A07C8"/>
    <w:rsid w:val="5F632028"/>
    <w:rsid w:val="5F6BF379"/>
    <w:rsid w:val="5F705FA0"/>
    <w:rsid w:val="5F7455C0"/>
    <w:rsid w:val="5F75EC28"/>
    <w:rsid w:val="5F77A4F1"/>
    <w:rsid w:val="5F78B48E"/>
    <w:rsid w:val="5F82D104"/>
    <w:rsid w:val="5F9EAD08"/>
    <w:rsid w:val="5FB1D6B8"/>
    <w:rsid w:val="5FB4743B"/>
    <w:rsid w:val="5FB75742"/>
    <w:rsid w:val="5FEE2BE7"/>
    <w:rsid w:val="5FF46539"/>
    <w:rsid w:val="5FFA0863"/>
    <w:rsid w:val="5FFE0F39"/>
    <w:rsid w:val="6024525D"/>
    <w:rsid w:val="60405926"/>
    <w:rsid w:val="604BDAA6"/>
    <w:rsid w:val="6051FCD2"/>
    <w:rsid w:val="60619667"/>
    <w:rsid w:val="6069CBC1"/>
    <w:rsid w:val="607C1891"/>
    <w:rsid w:val="6095EBF9"/>
    <w:rsid w:val="6096FBFE"/>
    <w:rsid w:val="609F397C"/>
    <w:rsid w:val="60A994E8"/>
    <w:rsid w:val="60AAD27B"/>
    <w:rsid w:val="60AE3223"/>
    <w:rsid w:val="60B2B16A"/>
    <w:rsid w:val="60C17CB2"/>
    <w:rsid w:val="60C29BF5"/>
    <w:rsid w:val="60C374D4"/>
    <w:rsid w:val="60C8C204"/>
    <w:rsid w:val="60E28A19"/>
    <w:rsid w:val="60E70E7A"/>
    <w:rsid w:val="6102FE7D"/>
    <w:rsid w:val="61036D09"/>
    <w:rsid w:val="610852DE"/>
    <w:rsid w:val="610EB3F6"/>
    <w:rsid w:val="61100FE1"/>
    <w:rsid w:val="611B10B4"/>
    <w:rsid w:val="612913E1"/>
    <w:rsid w:val="613AE527"/>
    <w:rsid w:val="614D1E92"/>
    <w:rsid w:val="61523768"/>
    <w:rsid w:val="61571D56"/>
    <w:rsid w:val="615B93CC"/>
    <w:rsid w:val="615F0C34"/>
    <w:rsid w:val="6178BA64"/>
    <w:rsid w:val="617DD5F5"/>
    <w:rsid w:val="618D0631"/>
    <w:rsid w:val="61992090"/>
    <w:rsid w:val="61A1042E"/>
    <w:rsid w:val="61C4A185"/>
    <w:rsid w:val="61C8633C"/>
    <w:rsid w:val="61CAC6AF"/>
    <w:rsid w:val="61D4CB84"/>
    <w:rsid w:val="61D5169E"/>
    <w:rsid w:val="61D51D8D"/>
    <w:rsid w:val="61FA12F6"/>
    <w:rsid w:val="6207C71B"/>
    <w:rsid w:val="620CA66D"/>
    <w:rsid w:val="620F4853"/>
    <w:rsid w:val="62226DC3"/>
    <w:rsid w:val="623B09DD"/>
    <w:rsid w:val="623C3B32"/>
    <w:rsid w:val="62413DD2"/>
    <w:rsid w:val="62434014"/>
    <w:rsid w:val="6247195E"/>
    <w:rsid w:val="624F10BC"/>
    <w:rsid w:val="62594C15"/>
    <w:rsid w:val="625B5CE5"/>
    <w:rsid w:val="6260EA70"/>
    <w:rsid w:val="627421C5"/>
    <w:rsid w:val="62838869"/>
    <w:rsid w:val="62AA9240"/>
    <w:rsid w:val="62AE9D5C"/>
    <w:rsid w:val="62C9FB5F"/>
    <w:rsid w:val="62D651D9"/>
    <w:rsid w:val="62D7E885"/>
    <w:rsid w:val="62D9B60C"/>
    <w:rsid w:val="62DADB54"/>
    <w:rsid w:val="62E3D878"/>
    <w:rsid w:val="63073AC4"/>
    <w:rsid w:val="63082DD2"/>
    <w:rsid w:val="631B54BA"/>
    <w:rsid w:val="632FA186"/>
    <w:rsid w:val="6343A045"/>
    <w:rsid w:val="63505AAD"/>
    <w:rsid w:val="6367EB27"/>
    <w:rsid w:val="63BD7461"/>
    <w:rsid w:val="63BE8BB1"/>
    <w:rsid w:val="63D6DA3E"/>
    <w:rsid w:val="63D9E998"/>
    <w:rsid w:val="63DC4FCB"/>
    <w:rsid w:val="63E6FDFB"/>
    <w:rsid w:val="63F3F115"/>
    <w:rsid w:val="63FA3CB7"/>
    <w:rsid w:val="63FE0A6C"/>
    <w:rsid w:val="6401EB0B"/>
    <w:rsid w:val="640F2BEC"/>
    <w:rsid w:val="641BC83B"/>
    <w:rsid w:val="641CC6F2"/>
    <w:rsid w:val="641F8BB6"/>
    <w:rsid w:val="642333E7"/>
    <w:rsid w:val="642B0369"/>
    <w:rsid w:val="646B35D9"/>
    <w:rsid w:val="647C6FE0"/>
    <w:rsid w:val="6489BDA5"/>
    <w:rsid w:val="648E51C5"/>
    <w:rsid w:val="64C2DC0A"/>
    <w:rsid w:val="64CC7B72"/>
    <w:rsid w:val="64CE9064"/>
    <w:rsid w:val="64CF2E4F"/>
    <w:rsid w:val="64DCD41B"/>
    <w:rsid w:val="64DCE1E3"/>
    <w:rsid w:val="64E89917"/>
    <w:rsid w:val="650003FE"/>
    <w:rsid w:val="6503BE98"/>
    <w:rsid w:val="6531C94D"/>
    <w:rsid w:val="654A73D5"/>
    <w:rsid w:val="655A3046"/>
    <w:rsid w:val="656DFF70"/>
    <w:rsid w:val="6576416D"/>
    <w:rsid w:val="657880CA"/>
    <w:rsid w:val="657AF3DA"/>
    <w:rsid w:val="6599F31A"/>
    <w:rsid w:val="659DA6F1"/>
    <w:rsid w:val="65E7760A"/>
    <w:rsid w:val="65EF62D1"/>
    <w:rsid w:val="65F5507A"/>
    <w:rsid w:val="6600FB89"/>
    <w:rsid w:val="661A0E3D"/>
    <w:rsid w:val="6623B6B2"/>
    <w:rsid w:val="6625E2FD"/>
    <w:rsid w:val="6631A1A9"/>
    <w:rsid w:val="6634E534"/>
    <w:rsid w:val="663DF00D"/>
    <w:rsid w:val="663F142A"/>
    <w:rsid w:val="6643A734"/>
    <w:rsid w:val="664A538F"/>
    <w:rsid w:val="664EED61"/>
    <w:rsid w:val="665668A7"/>
    <w:rsid w:val="665A7697"/>
    <w:rsid w:val="665D2B29"/>
    <w:rsid w:val="66663E4F"/>
    <w:rsid w:val="66687755"/>
    <w:rsid w:val="6670AF48"/>
    <w:rsid w:val="6674F724"/>
    <w:rsid w:val="6675EE36"/>
    <w:rsid w:val="6677090F"/>
    <w:rsid w:val="66802960"/>
    <w:rsid w:val="6685BA10"/>
    <w:rsid w:val="6686EFA5"/>
    <w:rsid w:val="668D4E27"/>
    <w:rsid w:val="66972749"/>
    <w:rsid w:val="669AFD90"/>
    <w:rsid w:val="66A0A578"/>
    <w:rsid w:val="66B9E53A"/>
    <w:rsid w:val="66C17883"/>
    <w:rsid w:val="66DBB905"/>
    <w:rsid w:val="66E5FB95"/>
    <w:rsid w:val="66EDA9DA"/>
    <w:rsid w:val="6701DF0E"/>
    <w:rsid w:val="671E9EBD"/>
    <w:rsid w:val="6732667C"/>
    <w:rsid w:val="67379B7C"/>
    <w:rsid w:val="676E66A7"/>
    <w:rsid w:val="6779CA1B"/>
    <w:rsid w:val="678C6F15"/>
    <w:rsid w:val="679C5585"/>
    <w:rsid w:val="67A1B189"/>
    <w:rsid w:val="67AD9484"/>
    <w:rsid w:val="67C45148"/>
    <w:rsid w:val="67C6AC2B"/>
    <w:rsid w:val="67D715FB"/>
    <w:rsid w:val="68076805"/>
    <w:rsid w:val="6810C785"/>
    <w:rsid w:val="68482E34"/>
    <w:rsid w:val="684EA0FF"/>
    <w:rsid w:val="68551D94"/>
    <w:rsid w:val="685A98D1"/>
    <w:rsid w:val="685D0EB7"/>
    <w:rsid w:val="687E152B"/>
    <w:rsid w:val="6880A515"/>
    <w:rsid w:val="688A5682"/>
    <w:rsid w:val="6897ACC7"/>
    <w:rsid w:val="689D3001"/>
    <w:rsid w:val="68BF6A2E"/>
    <w:rsid w:val="68C3EA79"/>
    <w:rsid w:val="68D9ECA9"/>
    <w:rsid w:val="68E76CA2"/>
    <w:rsid w:val="68EB8CDC"/>
    <w:rsid w:val="6904F54B"/>
    <w:rsid w:val="69071B88"/>
    <w:rsid w:val="690A2964"/>
    <w:rsid w:val="691A0179"/>
    <w:rsid w:val="6920D67D"/>
    <w:rsid w:val="692EBFC4"/>
    <w:rsid w:val="693F0163"/>
    <w:rsid w:val="69412757"/>
    <w:rsid w:val="694179AA"/>
    <w:rsid w:val="6945BE87"/>
    <w:rsid w:val="694A311F"/>
    <w:rsid w:val="6967BB03"/>
    <w:rsid w:val="696A9B1C"/>
    <w:rsid w:val="698AE532"/>
    <w:rsid w:val="6997A2F6"/>
    <w:rsid w:val="699F6723"/>
    <w:rsid w:val="69A1B4F0"/>
    <w:rsid w:val="69ADFE30"/>
    <w:rsid w:val="69AFF4B3"/>
    <w:rsid w:val="69B8CE8C"/>
    <w:rsid w:val="69C8F491"/>
    <w:rsid w:val="69CB7FEC"/>
    <w:rsid w:val="69CBE230"/>
    <w:rsid w:val="69D9C029"/>
    <w:rsid w:val="69DF97FF"/>
    <w:rsid w:val="69E69F3A"/>
    <w:rsid w:val="69E9993F"/>
    <w:rsid w:val="69EA0142"/>
    <w:rsid w:val="69FA57BF"/>
    <w:rsid w:val="6A04CEEC"/>
    <w:rsid w:val="6A1DD3A2"/>
    <w:rsid w:val="6A2517A8"/>
    <w:rsid w:val="6A5C1895"/>
    <w:rsid w:val="6A5C280C"/>
    <w:rsid w:val="6A60A974"/>
    <w:rsid w:val="6A65545A"/>
    <w:rsid w:val="6A8264CB"/>
    <w:rsid w:val="6A82CC99"/>
    <w:rsid w:val="6A87FA99"/>
    <w:rsid w:val="6A9034D4"/>
    <w:rsid w:val="6A95D527"/>
    <w:rsid w:val="6AA4DABD"/>
    <w:rsid w:val="6ABB2406"/>
    <w:rsid w:val="6AC69A5E"/>
    <w:rsid w:val="6ACA4633"/>
    <w:rsid w:val="6AD48472"/>
    <w:rsid w:val="6AD5EE91"/>
    <w:rsid w:val="6AE6E678"/>
    <w:rsid w:val="6AF01B46"/>
    <w:rsid w:val="6AF5ECD5"/>
    <w:rsid w:val="6AF8602A"/>
    <w:rsid w:val="6B191C8C"/>
    <w:rsid w:val="6B349373"/>
    <w:rsid w:val="6B3EB7AF"/>
    <w:rsid w:val="6B49EDB8"/>
    <w:rsid w:val="6B4E8E66"/>
    <w:rsid w:val="6B592B33"/>
    <w:rsid w:val="6B5AF579"/>
    <w:rsid w:val="6B609BCB"/>
    <w:rsid w:val="6B71AFB9"/>
    <w:rsid w:val="6B75908A"/>
    <w:rsid w:val="6B763D05"/>
    <w:rsid w:val="6B8569A0"/>
    <w:rsid w:val="6B930E37"/>
    <w:rsid w:val="6BAEFB32"/>
    <w:rsid w:val="6BB2AFC2"/>
    <w:rsid w:val="6BC14046"/>
    <w:rsid w:val="6BCFC5EF"/>
    <w:rsid w:val="6BDFF7A0"/>
    <w:rsid w:val="6BE3A999"/>
    <w:rsid w:val="6BE94C5C"/>
    <w:rsid w:val="6BE9B1C9"/>
    <w:rsid w:val="6BFD1F61"/>
    <w:rsid w:val="6C3DF46D"/>
    <w:rsid w:val="6C5169A1"/>
    <w:rsid w:val="6C6F7137"/>
    <w:rsid w:val="6C7118F7"/>
    <w:rsid w:val="6C944846"/>
    <w:rsid w:val="6C959755"/>
    <w:rsid w:val="6C9C8D70"/>
    <w:rsid w:val="6CA9DA59"/>
    <w:rsid w:val="6CBB6F9F"/>
    <w:rsid w:val="6CCB1FE1"/>
    <w:rsid w:val="6CCBDD52"/>
    <w:rsid w:val="6CD767C3"/>
    <w:rsid w:val="6CDE4336"/>
    <w:rsid w:val="6CDFE9E4"/>
    <w:rsid w:val="6D103827"/>
    <w:rsid w:val="6D12AF1E"/>
    <w:rsid w:val="6D17577D"/>
    <w:rsid w:val="6D188F03"/>
    <w:rsid w:val="6D1F5BCA"/>
    <w:rsid w:val="6D20C642"/>
    <w:rsid w:val="6D25F4B0"/>
    <w:rsid w:val="6D3AF655"/>
    <w:rsid w:val="6D484C7E"/>
    <w:rsid w:val="6D5146FF"/>
    <w:rsid w:val="6D668B5D"/>
    <w:rsid w:val="6D7AF897"/>
    <w:rsid w:val="6D81AAFE"/>
    <w:rsid w:val="6D827A00"/>
    <w:rsid w:val="6D83A597"/>
    <w:rsid w:val="6D840FAD"/>
    <w:rsid w:val="6D89533B"/>
    <w:rsid w:val="6D8FF8C6"/>
    <w:rsid w:val="6D9091D9"/>
    <w:rsid w:val="6D96D5C4"/>
    <w:rsid w:val="6DA5388B"/>
    <w:rsid w:val="6DB21464"/>
    <w:rsid w:val="6DB3CB8C"/>
    <w:rsid w:val="6DBA1230"/>
    <w:rsid w:val="6DBCBC6C"/>
    <w:rsid w:val="6DCD5334"/>
    <w:rsid w:val="6DE58B8E"/>
    <w:rsid w:val="6DEE1DB4"/>
    <w:rsid w:val="6DF1C3B1"/>
    <w:rsid w:val="6DF6ACDB"/>
    <w:rsid w:val="6DF8B30C"/>
    <w:rsid w:val="6DFCA5A5"/>
    <w:rsid w:val="6E13D788"/>
    <w:rsid w:val="6E1B0424"/>
    <w:rsid w:val="6E2EB7C5"/>
    <w:rsid w:val="6E2F9049"/>
    <w:rsid w:val="6E3B36BD"/>
    <w:rsid w:val="6E503486"/>
    <w:rsid w:val="6E727044"/>
    <w:rsid w:val="6E77A398"/>
    <w:rsid w:val="6E997141"/>
    <w:rsid w:val="6E9C61DA"/>
    <w:rsid w:val="6E9CE829"/>
    <w:rsid w:val="6EB19C6D"/>
    <w:rsid w:val="6ECAAEF9"/>
    <w:rsid w:val="6EDB977A"/>
    <w:rsid w:val="6EDE0277"/>
    <w:rsid w:val="6EDF5752"/>
    <w:rsid w:val="6EDFD489"/>
    <w:rsid w:val="6EE1358F"/>
    <w:rsid w:val="6EF6EFDD"/>
    <w:rsid w:val="6F2BC65C"/>
    <w:rsid w:val="6F2FC7D5"/>
    <w:rsid w:val="6F34F638"/>
    <w:rsid w:val="6F3AD775"/>
    <w:rsid w:val="6F3DB8DB"/>
    <w:rsid w:val="6F449138"/>
    <w:rsid w:val="6F486D6A"/>
    <w:rsid w:val="6F524CA2"/>
    <w:rsid w:val="6F587CC3"/>
    <w:rsid w:val="6F598F6F"/>
    <w:rsid w:val="6F59CC01"/>
    <w:rsid w:val="6F6DF357"/>
    <w:rsid w:val="6F7E589D"/>
    <w:rsid w:val="6F941FBB"/>
    <w:rsid w:val="6FA4173E"/>
    <w:rsid w:val="6FAA5D25"/>
    <w:rsid w:val="6FB90514"/>
    <w:rsid w:val="6FBE53E5"/>
    <w:rsid w:val="6FEF494F"/>
    <w:rsid w:val="700FA817"/>
    <w:rsid w:val="7028EE69"/>
    <w:rsid w:val="705167AB"/>
    <w:rsid w:val="70582516"/>
    <w:rsid w:val="70641BE8"/>
    <w:rsid w:val="70669430"/>
    <w:rsid w:val="70669582"/>
    <w:rsid w:val="7068F227"/>
    <w:rsid w:val="70693032"/>
    <w:rsid w:val="706B0BCF"/>
    <w:rsid w:val="707453AE"/>
    <w:rsid w:val="70846A06"/>
    <w:rsid w:val="708AF808"/>
    <w:rsid w:val="7093ECE9"/>
    <w:rsid w:val="709A7D38"/>
    <w:rsid w:val="709E46DB"/>
    <w:rsid w:val="70A3F27F"/>
    <w:rsid w:val="70BAC34D"/>
    <w:rsid w:val="70C760B3"/>
    <w:rsid w:val="70CA0D25"/>
    <w:rsid w:val="70CC5833"/>
    <w:rsid w:val="70D2E492"/>
    <w:rsid w:val="70EEC413"/>
    <w:rsid w:val="70FE1691"/>
    <w:rsid w:val="7101AE4B"/>
    <w:rsid w:val="710B659A"/>
    <w:rsid w:val="71116590"/>
    <w:rsid w:val="7112C7A8"/>
    <w:rsid w:val="71195915"/>
    <w:rsid w:val="711EF8CA"/>
    <w:rsid w:val="71213E63"/>
    <w:rsid w:val="7135634D"/>
    <w:rsid w:val="713982C2"/>
    <w:rsid w:val="71399FB7"/>
    <w:rsid w:val="713FB91B"/>
    <w:rsid w:val="714333E9"/>
    <w:rsid w:val="7147D925"/>
    <w:rsid w:val="716410DE"/>
    <w:rsid w:val="71694DD2"/>
    <w:rsid w:val="7169A295"/>
    <w:rsid w:val="71806A52"/>
    <w:rsid w:val="718215A5"/>
    <w:rsid w:val="71A00731"/>
    <w:rsid w:val="71A7E06C"/>
    <w:rsid w:val="71ACD55B"/>
    <w:rsid w:val="71ACD803"/>
    <w:rsid w:val="71C3C7C1"/>
    <w:rsid w:val="71C5BFCF"/>
    <w:rsid w:val="71DF67E7"/>
    <w:rsid w:val="71E9449B"/>
    <w:rsid w:val="720A8515"/>
    <w:rsid w:val="7213383C"/>
    <w:rsid w:val="72381AB6"/>
    <w:rsid w:val="7250219D"/>
    <w:rsid w:val="725185B6"/>
    <w:rsid w:val="7251ACD6"/>
    <w:rsid w:val="72648367"/>
    <w:rsid w:val="726FCAB2"/>
    <w:rsid w:val="72786C0D"/>
    <w:rsid w:val="7281344B"/>
    <w:rsid w:val="72922A03"/>
    <w:rsid w:val="72B6B002"/>
    <w:rsid w:val="72B77F1E"/>
    <w:rsid w:val="72BD9F3B"/>
    <w:rsid w:val="72C6FD5A"/>
    <w:rsid w:val="72D4FD99"/>
    <w:rsid w:val="72D7AB04"/>
    <w:rsid w:val="72DA97C3"/>
    <w:rsid w:val="72F328BC"/>
    <w:rsid w:val="72FB5D95"/>
    <w:rsid w:val="72FFDE53"/>
    <w:rsid w:val="73061FB3"/>
    <w:rsid w:val="73085346"/>
    <w:rsid w:val="731991E6"/>
    <w:rsid w:val="7319A331"/>
    <w:rsid w:val="734ACB77"/>
    <w:rsid w:val="73558770"/>
    <w:rsid w:val="735E158A"/>
    <w:rsid w:val="735FE796"/>
    <w:rsid w:val="736010F9"/>
    <w:rsid w:val="73603808"/>
    <w:rsid w:val="7361D9BA"/>
    <w:rsid w:val="7364020A"/>
    <w:rsid w:val="7367FD86"/>
    <w:rsid w:val="736DDCDE"/>
    <w:rsid w:val="737C7BA6"/>
    <w:rsid w:val="737F407A"/>
    <w:rsid w:val="738CDA94"/>
    <w:rsid w:val="73914992"/>
    <w:rsid w:val="739A729F"/>
    <w:rsid w:val="73AD4F7D"/>
    <w:rsid w:val="73AD8DE3"/>
    <w:rsid w:val="73B65696"/>
    <w:rsid w:val="73B87EC4"/>
    <w:rsid w:val="73B8DCF7"/>
    <w:rsid w:val="73C3600F"/>
    <w:rsid w:val="73C40AEB"/>
    <w:rsid w:val="73D8E2C8"/>
    <w:rsid w:val="73E9AC45"/>
    <w:rsid w:val="74003A80"/>
    <w:rsid w:val="740B43FC"/>
    <w:rsid w:val="740DF059"/>
    <w:rsid w:val="741AB53E"/>
    <w:rsid w:val="7428EEF5"/>
    <w:rsid w:val="74391DB9"/>
    <w:rsid w:val="744E38BF"/>
    <w:rsid w:val="7483D0B8"/>
    <w:rsid w:val="748D4E65"/>
    <w:rsid w:val="748F8502"/>
    <w:rsid w:val="74CA9833"/>
    <w:rsid w:val="74D5AEBE"/>
    <w:rsid w:val="74D5FDAA"/>
    <w:rsid w:val="74DFA602"/>
    <w:rsid w:val="74E49225"/>
    <w:rsid w:val="74F0C611"/>
    <w:rsid w:val="74F0CB98"/>
    <w:rsid w:val="74F1062C"/>
    <w:rsid w:val="74FF363A"/>
    <w:rsid w:val="7501753F"/>
    <w:rsid w:val="7508E451"/>
    <w:rsid w:val="750C29AD"/>
    <w:rsid w:val="75162F62"/>
    <w:rsid w:val="751C48B8"/>
    <w:rsid w:val="7528AAF5"/>
    <w:rsid w:val="7532FB28"/>
    <w:rsid w:val="7553C49F"/>
    <w:rsid w:val="7566CD52"/>
    <w:rsid w:val="75785D56"/>
    <w:rsid w:val="75866B30"/>
    <w:rsid w:val="75894D98"/>
    <w:rsid w:val="7591D69D"/>
    <w:rsid w:val="7594215F"/>
    <w:rsid w:val="75A3BEEA"/>
    <w:rsid w:val="75A6045B"/>
    <w:rsid w:val="75AF382F"/>
    <w:rsid w:val="75B87B28"/>
    <w:rsid w:val="75B8D50D"/>
    <w:rsid w:val="75B8F6F5"/>
    <w:rsid w:val="75BCBA25"/>
    <w:rsid w:val="75D16E0B"/>
    <w:rsid w:val="75D20036"/>
    <w:rsid w:val="75D22469"/>
    <w:rsid w:val="75D36588"/>
    <w:rsid w:val="75DD9C6C"/>
    <w:rsid w:val="75DF7CC0"/>
    <w:rsid w:val="75E6CCB4"/>
    <w:rsid w:val="75F8A6B2"/>
    <w:rsid w:val="75FB96F0"/>
    <w:rsid w:val="76030935"/>
    <w:rsid w:val="76200ED9"/>
    <w:rsid w:val="762F609D"/>
    <w:rsid w:val="7634996B"/>
    <w:rsid w:val="763C852C"/>
    <w:rsid w:val="7652FA22"/>
    <w:rsid w:val="7659BD99"/>
    <w:rsid w:val="767B72FD"/>
    <w:rsid w:val="76892D85"/>
    <w:rsid w:val="768C5397"/>
    <w:rsid w:val="76A15A31"/>
    <w:rsid w:val="76A5CE98"/>
    <w:rsid w:val="76AA98FF"/>
    <w:rsid w:val="76AE3672"/>
    <w:rsid w:val="76B5F773"/>
    <w:rsid w:val="76B6186E"/>
    <w:rsid w:val="76BB5EE5"/>
    <w:rsid w:val="76C5B4F1"/>
    <w:rsid w:val="76CACCF2"/>
    <w:rsid w:val="76D566A2"/>
    <w:rsid w:val="76D91308"/>
    <w:rsid w:val="76DAA932"/>
    <w:rsid w:val="76E03DD6"/>
    <w:rsid w:val="76E117AF"/>
    <w:rsid w:val="76E52EA5"/>
    <w:rsid w:val="76E6786C"/>
    <w:rsid w:val="76EFEA2D"/>
    <w:rsid w:val="76F73B4E"/>
    <w:rsid w:val="76FA3B4A"/>
    <w:rsid w:val="771942D1"/>
    <w:rsid w:val="771CF585"/>
    <w:rsid w:val="773A4A90"/>
    <w:rsid w:val="773CA9FD"/>
    <w:rsid w:val="773DBA28"/>
    <w:rsid w:val="77475E77"/>
    <w:rsid w:val="77496747"/>
    <w:rsid w:val="775FE6E9"/>
    <w:rsid w:val="776033E9"/>
    <w:rsid w:val="776DD362"/>
    <w:rsid w:val="777EDDE1"/>
    <w:rsid w:val="77907FE7"/>
    <w:rsid w:val="7793FE9C"/>
    <w:rsid w:val="779A2078"/>
    <w:rsid w:val="77B41C4E"/>
    <w:rsid w:val="77B4ED6E"/>
    <w:rsid w:val="77B8A528"/>
    <w:rsid w:val="77BD577F"/>
    <w:rsid w:val="77C569EF"/>
    <w:rsid w:val="77D11590"/>
    <w:rsid w:val="77D4AA26"/>
    <w:rsid w:val="77DF9D57"/>
    <w:rsid w:val="77E47880"/>
    <w:rsid w:val="77EAE08D"/>
    <w:rsid w:val="77F8C5B4"/>
    <w:rsid w:val="780A8529"/>
    <w:rsid w:val="780D95F2"/>
    <w:rsid w:val="780F5D1D"/>
    <w:rsid w:val="781C6E62"/>
    <w:rsid w:val="781DEF02"/>
    <w:rsid w:val="781E3877"/>
    <w:rsid w:val="7824E255"/>
    <w:rsid w:val="7830A744"/>
    <w:rsid w:val="7838E6A7"/>
    <w:rsid w:val="783965FD"/>
    <w:rsid w:val="78445A2E"/>
    <w:rsid w:val="7877C84D"/>
    <w:rsid w:val="787A50F7"/>
    <w:rsid w:val="78840482"/>
    <w:rsid w:val="78889813"/>
    <w:rsid w:val="788E57A3"/>
    <w:rsid w:val="78901B9A"/>
    <w:rsid w:val="7898B256"/>
    <w:rsid w:val="789DD223"/>
    <w:rsid w:val="789E7EB7"/>
    <w:rsid w:val="78A24A7D"/>
    <w:rsid w:val="78A291D3"/>
    <w:rsid w:val="78A2F44D"/>
    <w:rsid w:val="78AA6990"/>
    <w:rsid w:val="78BDD801"/>
    <w:rsid w:val="78C0EBDD"/>
    <w:rsid w:val="78E336F1"/>
    <w:rsid w:val="79031953"/>
    <w:rsid w:val="79116D48"/>
    <w:rsid w:val="79125FDE"/>
    <w:rsid w:val="7919A37B"/>
    <w:rsid w:val="791AAE42"/>
    <w:rsid w:val="792F7B30"/>
    <w:rsid w:val="793195F9"/>
    <w:rsid w:val="79386524"/>
    <w:rsid w:val="794522B6"/>
    <w:rsid w:val="7947D995"/>
    <w:rsid w:val="79577BAC"/>
    <w:rsid w:val="7961A4BC"/>
    <w:rsid w:val="796FBBA4"/>
    <w:rsid w:val="797884BC"/>
    <w:rsid w:val="797B6DF9"/>
    <w:rsid w:val="7985DE72"/>
    <w:rsid w:val="7986E30A"/>
    <w:rsid w:val="79873DFB"/>
    <w:rsid w:val="79938F8A"/>
    <w:rsid w:val="799D064B"/>
    <w:rsid w:val="79A2F747"/>
    <w:rsid w:val="79B18ECF"/>
    <w:rsid w:val="79C243C5"/>
    <w:rsid w:val="79DD3AF1"/>
    <w:rsid w:val="79DDE9AE"/>
    <w:rsid w:val="79E23BDC"/>
    <w:rsid w:val="79E36886"/>
    <w:rsid w:val="7A22B626"/>
    <w:rsid w:val="7A279921"/>
    <w:rsid w:val="7A472697"/>
    <w:rsid w:val="7A595EF9"/>
    <w:rsid w:val="7A5A6203"/>
    <w:rsid w:val="7A6CE4BD"/>
    <w:rsid w:val="7A6D1DD1"/>
    <w:rsid w:val="7A7DAFB7"/>
    <w:rsid w:val="7A806B82"/>
    <w:rsid w:val="7A9B51AD"/>
    <w:rsid w:val="7A9C06EF"/>
    <w:rsid w:val="7AA02243"/>
    <w:rsid w:val="7AA97FB1"/>
    <w:rsid w:val="7ACFDC43"/>
    <w:rsid w:val="7AE2445C"/>
    <w:rsid w:val="7AEA9E47"/>
    <w:rsid w:val="7AEE26B3"/>
    <w:rsid w:val="7AFC8BCA"/>
    <w:rsid w:val="7B01F6D9"/>
    <w:rsid w:val="7B0CB9AF"/>
    <w:rsid w:val="7B1F03E1"/>
    <w:rsid w:val="7B1FCE09"/>
    <w:rsid w:val="7B5181AA"/>
    <w:rsid w:val="7B526BA6"/>
    <w:rsid w:val="7B61AFE3"/>
    <w:rsid w:val="7B8CCD2D"/>
    <w:rsid w:val="7B99932D"/>
    <w:rsid w:val="7B9B35ED"/>
    <w:rsid w:val="7BA37AF0"/>
    <w:rsid w:val="7BA88D41"/>
    <w:rsid w:val="7BAE7206"/>
    <w:rsid w:val="7BB1675B"/>
    <w:rsid w:val="7BBB79E0"/>
    <w:rsid w:val="7BBC4818"/>
    <w:rsid w:val="7BBDDD2C"/>
    <w:rsid w:val="7BBE866F"/>
    <w:rsid w:val="7BBEBF0E"/>
    <w:rsid w:val="7BCF42C7"/>
    <w:rsid w:val="7BDF61C9"/>
    <w:rsid w:val="7BE1B349"/>
    <w:rsid w:val="7BE65C77"/>
    <w:rsid w:val="7BF0C1E9"/>
    <w:rsid w:val="7C055156"/>
    <w:rsid w:val="7C0731AC"/>
    <w:rsid w:val="7C0919EF"/>
    <w:rsid w:val="7C0E2FAB"/>
    <w:rsid w:val="7C1525EF"/>
    <w:rsid w:val="7C16CC6E"/>
    <w:rsid w:val="7C205C26"/>
    <w:rsid w:val="7C2BC276"/>
    <w:rsid w:val="7C36EB51"/>
    <w:rsid w:val="7C3BAC8F"/>
    <w:rsid w:val="7C4B0754"/>
    <w:rsid w:val="7C63F10A"/>
    <w:rsid w:val="7C678BED"/>
    <w:rsid w:val="7C7C3955"/>
    <w:rsid w:val="7C879960"/>
    <w:rsid w:val="7C933BFB"/>
    <w:rsid w:val="7C95AFA4"/>
    <w:rsid w:val="7C96FAF7"/>
    <w:rsid w:val="7CA59315"/>
    <w:rsid w:val="7CA6744D"/>
    <w:rsid w:val="7CAAFC3C"/>
    <w:rsid w:val="7CAD84E4"/>
    <w:rsid w:val="7CB24FC6"/>
    <w:rsid w:val="7CB67E58"/>
    <w:rsid w:val="7CB9F533"/>
    <w:rsid w:val="7CD89C38"/>
    <w:rsid w:val="7CDE9A48"/>
    <w:rsid w:val="7CE5AC97"/>
    <w:rsid w:val="7CEAAE14"/>
    <w:rsid w:val="7CEBF68E"/>
    <w:rsid w:val="7D00C5BC"/>
    <w:rsid w:val="7D095734"/>
    <w:rsid w:val="7D09A1C0"/>
    <w:rsid w:val="7D0D3B40"/>
    <w:rsid w:val="7D1CE0B9"/>
    <w:rsid w:val="7D22655A"/>
    <w:rsid w:val="7D2D18A2"/>
    <w:rsid w:val="7D2D7B47"/>
    <w:rsid w:val="7D2F54BF"/>
    <w:rsid w:val="7D32B634"/>
    <w:rsid w:val="7D3C1B77"/>
    <w:rsid w:val="7D47BB4A"/>
    <w:rsid w:val="7D4B8657"/>
    <w:rsid w:val="7D4EFEAC"/>
    <w:rsid w:val="7D55D1F8"/>
    <w:rsid w:val="7D5A56D0"/>
    <w:rsid w:val="7D631313"/>
    <w:rsid w:val="7D7119ED"/>
    <w:rsid w:val="7D714346"/>
    <w:rsid w:val="7D79B3F1"/>
    <w:rsid w:val="7D7CD948"/>
    <w:rsid w:val="7D7F319E"/>
    <w:rsid w:val="7D814CE8"/>
    <w:rsid w:val="7D865461"/>
    <w:rsid w:val="7D98EC46"/>
    <w:rsid w:val="7DA5EA97"/>
    <w:rsid w:val="7DA7223F"/>
    <w:rsid w:val="7DA98EFB"/>
    <w:rsid w:val="7DB79509"/>
    <w:rsid w:val="7DBC69D0"/>
    <w:rsid w:val="7DBD3EED"/>
    <w:rsid w:val="7DCC2CF0"/>
    <w:rsid w:val="7DDFCB66"/>
    <w:rsid w:val="7DE40ABB"/>
    <w:rsid w:val="7DE4ED5D"/>
    <w:rsid w:val="7DFFC16B"/>
    <w:rsid w:val="7E1290F1"/>
    <w:rsid w:val="7E1499E2"/>
    <w:rsid w:val="7E1FE4CC"/>
    <w:rsid w:val="7E28FB0F"/>
    <w:rsid w:val="7E2ABE5C"/>
    <w:rsid w:val="7E3DF73E"/>
    <w:rsid w:val="7E4AEA94"/>
    <w:rsid w:val="7E4C18D3"/>
    <w:rsid w:val="7E5407B2"/>
    <w:rsid w:val="7E607303"/>
    <w:rsid w:val="7E6DE3F0"/>
    <w:rsid w:val="7E701F32"/>
    <w:rsid w:val="7E751D20"/>
    <w:rsid w:val="7E7E9EA1"/>
    <w:rsid w:val="7E7EF6DA"/>
    <w:rsid w:val="7E7F8D6B"/>
    <w:rsid w:val="7E882270"/>
    <w:rsid w:val="7E92BA93"/>
    <w:rsid w:val="7E9A3FE7"/>
    <w:rsid w:val="7E9D907D"/>
    <w:rsid w:val="7E9F6853"/>
    <w:rsid w:val="7EA6F786"/>
    <w:rsid w:val="7EB568D8"/>
    <w:rsid w:val="7EB893F6"/>
    <w:rsid w:val="7ED3F875"/>
    <w:rsid w:val="7EDDC221"/>
    <w:rsid w:val="7EE2CB8F"/>
    <w:rsid w:val="7EE3943B"/>
    <w:rsid w:val="7EEAF5A9"/>
    <w:rsid w:val="7EF88884"/>
    <w:rsid w:val="7EFDD12A"/>
    <w:rsid w:val="7F158F7E"/>
    <w:rsid w:val="7F314693"/>
    <w:rsid w:val="7F395BAB"/>
    <w:rsid w:val="7F398C6F"/>
    <w:rsid w:val="7F5D8CC2"/>
    <w:rsid w:val="7F611CAB"/>
    <w:rsid w:val="7F704BE7"/>
    <w:rsid w:val="7F72909C"/>
    <w:rsid w:val="7F7490A0"/>
    <w:rsid w:val="7F757D6B"/>
    <w:rsid w:val="7FA2DB37"/>
    <w:rsid w:val="7FAEA0E3"/>
    <w:rsid w:val="7FB3C88C"/>
    <w:rsid w:val="7FB9E322"/>
    <w:rsid w:val="7FC68EBD"/>
    <w:rsid w:val="7FC992A0"/>
    <w:rsid w:val="7FCC9526"/>
    <w:rsid w:val="7FE0A16E"/>
    <w:rsid w:val="7FEA1096"/>
    <w:rsid w:val="7FEB5A37"/>
    <w:rsid w:val="7FF4C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20F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3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BDD"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2E3BDD"/>
    <w:pPr>
      <w:ind w:left="720"/>
      <w:contextualSpacing/>
    </w:p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2E3BDD"/>
  </w:style>
  <w:style w:type="character" w:styleId="Odwoaniedokomentarza">
    <w:name w:val="annotation reference"/>
    <w:basedOn w:val="Domylnaczcionkaakapitu"/>
    <w:uiPriority w:val="99"/>
    <w:semiHidden/>
    <w:unhideWhenUsed/>
    <w:rsid w:val="00881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E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54E2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66B6B"/>
    <w:rPr>
      <w:color w:val="808080"/>
    </w:rPr>
  </w:style>
  <w:style w:type="paragraph" w:customStyle="1" w:styleId="paragraph">
    <w:name w:val="paragraph"/>
    <w:basedOn w:val="Normalny"/>
    <w:rsid w:val="000B6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B6569"/>
  </w:style>
  <w:style w:type="character" w:customStyle="1" w:styleId="eop">
    <w:name w:val="eop"/>
    <w:basedOn w:val="Domylnaczcionkaakapitu"/>
    <w:rsid w:val="000B6569"/>
  </w:style>
  <w:style w:type="paragraph" w:styleId="Legenda">
    <w:name w:val="caption"/>
    <w:basedOn w:val="Normalny"/>
    <w:next w:val="Normalny"/>
    <w:uiPriority w:val="35"/>
    <w:unhideWhenUsed/>
    <w:qFormat/>
    <w:rsid w:val="001502E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97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9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746"/>
    <w:rPr>
      <w:vertAlign w:val="superscript"/>
    </w:rPr>
  </w:style>
  <w:style w:type="character" w:customStyle="1" w:styleId="spellingerror">
    <w:name w:val="spellingerror"/>
    <w:basedOn w:val="Domylnaczcionkaakapitu"/>
    <w:rsid w:val="002D560E"/>
  </w:style>
  <w:style w:type="paragraph" w:styleId="Poprawka">
    <w:name w:val="Revision"/>
    <w:hidden/>
    <w:uiPriority w:val="99"/>
    <w:semiHidden/>
    <w:rsid w:val="00232F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1E650-4274-4DF1-9C63-B122AB5F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7924</Words>
  <Characters>47544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2021-06-11T10:22:00Z</dcterms:created>
  <dcterms:modified xsi:type="dcterms:W3CDTF">2021-06-28T11:19:00Z</dcterms:modified>
</cp:coreProperties>
</file>